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УТВЕРЖДАЮ</w:t>
      </w: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Заместитель главного инженера</w:t>
      </w: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по эксплуатации</w:t>
      </w: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филиала ПАО «</w:t>
      </w:r>
      <w:proofErr w:type="spellStart"/>
      <w:r w:rsidRPr="00EC4FD7">
        <w:rPr>
          <w:b/>
          <w:sz w:val="24"/>
          <w:szCs w:val="24"/>
        </w:rPr>
        <w:t>Россети</w:t>
      </w:r>
      <w:proofErr w:type="spellEnd"/>
      <w:r w:rsidRPr="00EC4FD7">
        <w:rPr>
          <w:b/>
          <w:sz w:val="24"/>
          <w:szCs w:val="24"/>
        </w:rPr>
        <w:t xml:space="preserve"> Центр»-</w:t>
      </w: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«Белгородэнерго»</w:t>
      </w: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Макеев С.А.</w:t>
      </w:r>
      <w:r w:rsidRPr="00EC4FD7">
        <w:rPr>
          <w:b/>
          <w:noProof/>
          <w:sz w:val="24"/>
          <w:szCs w:val="24"/>
        </w:rPr>
        <w:t xml:space="preserve"> </w:t>
      </w: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____________________________</w:t>
      </w:r>
    </w:p>
    <w:p w:rsidR="00EC4FD7" w:rsidRPr="00EC4FD7" w:rsidRDefault="00EC4FD7" w:rsidP="00EC4FD7">
      <w:pPr>
        <w:tabs>
          <w:tab w:val="right" w:pos="10207"/>
        </w:tabs>
        <w:ind w:left="6237" w:right="-2" w:firstLine="0"/>
        <w:jc w:val="left"/>
        <w:rPr>
          <w:b/>
          <w:sz w:val="24"/>
          <w:szCs w:val="24"/>
        </w:rPr>
      </w:pPr>
      <w:r w:rsidRPr="00EC4FD7">
        <w:rPr>
          <w:b/>
          <w:sz w:val="24"/>
          <w:szCs w:val="24"/>
        </w:rPr>
        <w:t>“_____” ________________ 20___ г.</w:t>
      </w:r>
    </w:p>
    <w:p w:rsidR="003A5760" w:rsidRPr="00911262" w:rsidRDefault="003A5760" w:rsidP="003A5760">
      <w:pPr>
        <w:rPr>
          <w:sz w:val="24"/>
          <w:szCs w:val="24"/>
        </w:rPr>
      </w:pPr>
    </w:p>
    <w:p w:rsidR="00BA5102" w:rsidRPr="00911262" w:rsidRDefault="00BA5102" w:rsidP="003A5760">
      <w:pPr>
        <w:rPr>
          <w:sz w:val="24"/>
          <w:szCs w:val="24"/>
        </w:rPr>
      </w:pPr>
    </w:p>
    <w:p w:rsidR="00BA5102" w:rsidRPr="00911262" w:rsidRDefault="00BA5102" w:rsidP="003A5760">
      <w:pPr>
        <w:rPr>
          <w:sz w:val="24"/>
          <w:szCs w:val="24"/>
        </w:rPr>
      </w:pPr>
    </w:p>
    <w:p w:rsidR="004F6968" w:rsidRPr="00911262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911262">
        <w:rPr>
          <w:sz w:val="24"/>
          <w:szCs w:val="24"/>
        </w:rPr>
        <w:t>ТЕХНИЧЕСКОЕ ЗАДАНИЕ</w:t>
      </w:r>
    </w:p>
    <w:p w:rsidR="004F6968" w:rsidRPr="00911262" w:rsidRDefault="004F6968" w:rsidP="00773399">
      <w:pPr>
        <w:ind w:firstLine="0"/>
        <w:jc w:val="center"/>
        <w:rPr>
          <w:b/>
          <w:sz w:val="24"/>
          <w:szCs w:val="24"/>
        </w:rPr>
      </w:pPr>
      <w:r w:rsidRPr="00911262">
        <w:rPr>
          <w:b/>
          <w:sz w:val="24"/>
          <w:szCs w:val="24"/>
        </w:rPr>
        <w:t xml:space="preserve">на </w:t>
      </w:r>
      <w:r w:rsidR="00612811" w:rsidRPr="00911262">
        <w:rPr>
          <w:b/>
          <w:sz w:val="24"/>
          <w:szCs w:val="24"/>
        </w:rPr>
        <w:t xml:space="preserve">поставку </w:t>
      </w:r>
      <w:proofErr w:type="spellStart"/>
      <w:r w:rsidR="00207E59" w:rsidRPr="00911262">
        <w:rPr>
          <w:b/>
          <w:sz w:val="24"/>
          <w:szCs w:val="24"/>
        </w:rPr>
        <w:t>хим.посуды</w:t>
      </w:r>
      <w:proofErr w:type="spellEnd"/>
      <w:r w:rsidR="00207E59" w:rsidRPr="00911262">
        <w:rPr>
          <w:b/>
          <w:sz w:val="24"/>
          <w:szCs w:val="24"/>
        </w:rPr>
        <w:t>,</w:t>
      </w:r>
      <w:r w:rsidR="00EC4FD7">
        <w:rPr>
          <w:b/>
          <w:sz w:val="24"/>
          <w:szCs w:val="24"/>
        </w:rPr>
        <w:t xml:space="preserve"> </w:t>
      </w:r>
      <w:r w:rsidR="00207E59" w:rsidRPr="00911262">
        <w:rPr>
          <w:b/>
          <w:sz w:val="24"/>
          <w:szCs w:val="24"/>
        </w:rPr>
        <w:t>реактивов</w:t>
      </w:r>
      <w:r w:rsidR="001A670A" w:rsidRPr="00911262">
        <w:rPr>
          <w:b/>
          <w:sz w:val="24"/>
          <w:szCs w:val="24"/>
        </w:rPr>
        <w:br/>
      </w:r>
      <w:r w:rsidR="009C0389" w:rsidRPr="00911262">
        <w:rPr>
          <w:b/>
          <w:sz w:val="24"/>
          <w:szCs w:val="24"/>
        </w:rPr>
        <w:t xml:space="preserve">Лот № </w:t>
      </w:r>
      <w:r w:rsidR="00D931FC" w:rsidRPr="00911262">
        <w:rPr>
          <w:b/>
          <w:sz w:val="24"/>
          <w:szCs w:val="24"/>
          <w:u w:val="single"/>
        </w:rPr>
        <w:t>4</w:t>
      </w:r>
      <w:r w:rsidR="00232E4A" w:rsidRPr="00911262">
        <w:rPr>
          <w:b/>
          <w:sz w:val="24"/>
          <w:szCs w:val="24"/>
          <w:u w:val="single"/>
        </w:rPr>
        <w:t>0</w:t>
      </w:r>
      <w:r w:rsidR="00D446D6" w:rsidRPr="00911262">
        <w:rPr>
          <w:b/>
          <w:sz w:val="24"/>
          <w:szCs w:val="24"/>
          <w:u w:val="single"/>
        </w:rPr>
        <w:t>1</w:t>
      </w:r>
      <w:r w:rsidR="00207E59" w:rsidRPr="00911262">
        <w:rPr>
          <w:b/>
          <w:sz w:val="24"/>
          <w:szCs w:val="24"/>
          <w:u w:val="single"/>
        </w:rPr>
        <w:t>М</w:t>
      </w:r>
    </w:p>
    <w:p w:rsidR="000961A3" w:rsidRPr="00911262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360658" w:rsidRPr="00911262" w:rsidRDefault="00360658" w:rsidP="00360658">
      <w:pPr>
        <w:pStyle w:val="ae"/>
        <w:numPr>
          <w:ilvl w:val="0"/>
          <w:numId w:val="10"/>
        </w:numPr>
        <w:spacing w:line="276" w:lineRule="auto"/>
        <w:ind w:firstLine="0"/>
        <w:rPr>
          <w:b/>
          <w:bCs/>
          <w:sz w:val="24"/>
          <w:szCs w:val="24"/>
        </w:rPr>
      </w:pPr>
      <w:r w:rsidRPr="00911262">
        <w:rPr>
          <w:b/>
          <w:bCs/>
          <w:sz w:val="24"/>
          <w:szCs w:val="24"/>
        </w:rPr>
        <w:t>Общая часть.</w:t>
      </w:r>
    </w:p>
    <w:p w:rsidR="00810481" w:rsidRPr="00911262" w:rsidRDefault="00810481" w:rsidP="00810481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>Филиал ПАО «</w:t>
      </w:r>
      <w:proofErr w:type="spellStart"/>
      <w:r w:rsidR="00ED5CA7" w:rsidRPr="00911262">
        <w:rPr>
          <w:sz w:val="24"/>
          <w:szCs w:val="24"/>
        </w:rPr>
        <w:t>Россети</w:t>
      </w:r>
      <w:proofErr w:type="spellEnd"/>
      <w:r w:rsidR="00ED5CA7" w:rsidRPr="00911262">
        <w:rPr>
          <w:sz w:val="24"/>
          <w:szCs w:val="24"/>
        </w:rPr>
        <w:t xml:space="preserve"> Центр</w:t>
      </w:r>
      <w:r w:rsidRPr="00911262">
        <w:rPr>
          <w:sz w:val="24"/>
          <w:szCs w:val="24"/>
        </w:rPr>
        <w:t xml:space="preserve">»-«Белгородэнерго» производит закупку </w:t>
      </w:r>
      <w:r w:rsidR="00D95CFF" w:rsidRPr="00911262">
        <w:rPr>
          <w:sz w:val="24"/>
          <w:szCs w:val="24"/>
        </w:rPr>
        <w:t>для нужд производственной деятельности.</w:t>
      </w:r>
    </w:p>
    <w:p w:rsidR="00810481" w:rsidRPr="00911262" w:rsidRDefault="00810481" w:rsidP="00810481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810481" w:rsidRPr="00911262" w:rsidRDefault="00810481" w:rsidP="00810481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 xml:space="preserve">Адрес поставки - г. Белгород, 5-й Заводской переулок, д.17. Срок поставки – </w:t>
      </w:r>
      <w:r w:rsidR="000E3BFA" w:rsidRPr="00911262">
        <w:rPr>
          <w:sz w:val="24"/>
          <w:szCs w:val="24"/>
        </w:rPr>
        <w:t xml:space="preserve">с </w:t>
      </w:r>
      <w:r w:rsidR="00D95CFF" w:rsidRPr="00911262">
        <w:rPr>
          <w:sz w:val="24"/>
          <w:szCs w:val="24"/>
        </w:rPr>
        <w:t xml:space="preserve">момента заключения договора </w:t>
      </w:r>
      <w:r w:rsidR="000E3BFA" w:rsidRPr="00911262">
        <w:rPr>
          <w:sz w:val="24"/>
          <w:szCs w:val="24"/>
        </w:rPr>
        <w:t>до 3</w:t>
      </w:r>
      <w:r w:rsidR="00D95CFF" w:rsidRPr="00911262">
        <w:rPr>
          <w:sz w:val="24"/>
          <w:szCs w:val="24"/>
        </w:rPr>
        <w:t>0</w:t>
      </w:r>
      <w:r w:rsidRPr="00911262">
        <w:rPr>
          <w:sz w:val="24"/>
          <w:szCs w:val="24"/>
        </w:rPr>
        <w:t>.</w:t>
      </w:r>
      <w:r w:rsidR="000E3BFA" w:rsidRPr="00911262">
        <w:rPr>
          <w:sz w:val="24"/>
          <w:szCs w:val="24"/>
        </w:rPr>
        <w:t>1</w:t>
      </w:r>
      <w:r w:rsidR="00D95CFF" w:rsidRPr="00911262">
        <w:rPr>
          <w:sz w:val="24"/>
          <w:szCs w:val="24"/>
        </w:rPr>
        <w:t>1</w:t>
      </w:r>
      <w:r w:rsidRPr="00911262">
        <w:rPr>
          <w:sz w:val="24"/>
          <w:szCs w:val="24"/>
        </w:rPr>
        <w:t>.202</w:t>
      </w:r>
      <w:r w:rsidR="00F96949">
        <w:rPr>
          <w:sz w:val="24"/>
          <w:szCs w:val="24"/>
        </w:rPr>
        <w:t>3</w:t>
      </w:r>
      <w:r w:rsidRPr="00911262">
        <w:rPr>
          <w:sz w:val="24"/>
          <w:szCs w:val="24"/>
        </w:rPr>
        <w:t xml:space="preserve">г. по отдельным заявкам заказчика. Срок выполнения каждой заявки – </w:t>
      </w:r>
      <w:r w:rsidR="00ED5CA7" w:rsidRPr="00911262">
        <w:rPr>
          <w:sz w:val="24"/>
          <w:szCs w:val="24"/>
        </w:rPr>
        <w:t>10</w:t>
      </w:r>
      <w:r w:rsidRPr="00911262">
        <w:rPr>
          <w:sz w:val="24"/>
          <w:szCs w:val="24"/>
        </w:rPr>
        <w:t xml:space="preserve"> календарных дней.</w:t>
      </w:r>
    </w:p>
    <w:p w:rsidR="00921613" w:rsidRPr="00911262" w:rsidRDefault="00921613" w:rsidP="00921613">
      <w:pPr>
        <w:pStyle w:val="ae"/>
        <w:rPr>
          <w:sz w:val="24"/>
          <w:szCs w:val="24"/>
        </w:rPr>
      </w:pPr>
    </w:p>
    <w:p w:rsidR="00921613" w:rsidRPr="00911262" w:rsidRDefault="00921613" w:rsidP="00ED6575">
      <w:pPr>
        <w:pStyle w:val="ae"/>
        <w:numPr>
          <w:ilvl w:val="0"/>
          <w:numId w:val="10"/>
        </w:numPr>
        <w:spacing w:line="276" w:lineRule="auto"/>
        <w:ind w:firstLine="0"/>
        <w:jc w:val="left"/>
        <w:rPr>
          <w:b/>
          <w:bCs/>
          <w:sz w:val="24"/>
          <w:szCs w:val="24"/>
        </w:rPr>
      </w:pPr>
      <w:r w:rsidRPr="00911262">
        <w:rPr>
          <w:b/>
          <w:bCs/>
          <w:sz w:val="24"/>
          <w:szCs w:val="24"/>
        </w:rPr>
        <w:t>Технические требования к продукции.</w:t>
      </w:r>
    </w:p>
    <w:p w:rsidR="00810481" w:rsidRPr="00911262" w:rsidRDefault="00810481" w:rsidP="00810481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D95CFF" w:rsidRPr="00911262">
        <w:rPr>
          <w:sz w:val="24"/>
          <w:szCs w:val="24"/>
        </w:rPr>
        <w:t>хуже</w:t>
      </w:r>
      <w:r w:rsidRPr="00911262">
        <w:rPr>
          <w:sz w:val="24"/>
          <w:szCs w:val="24"/>
        </w:rPr>
        <w:t xml:space="preserve"> значений, приведенных в Приложении 2.</w:t>
      </w:r>
    </w:p>
    <w:p w:rsidR="00CD248D" w:rsidRPr="00911262" w:rsidRDefault="00CD248D" w:rsidP="001F09C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09C1" w:rsidRPr="00911262" w:rsidRDefault="001F09C1" w:rsidP="00665177">
      <w:pPr>
        <w:pStyle w:val="ae"/>
        <w:numPr>
          <w:ilvl w:val="0"/>
          <w:numId w:val="10"/>
        </w:numPr>
        <w:spacing w:line="276" w:lineRule="auto"/>
        <w:ind w:firstLine="0"/>
        <w:rPr>
          <w:b/>
          <w:bCs/>
          <w:sz w:val="24"/>
          <w:szCs w:val="24"/>
        </w:rPr>
      </w:pPr>
      <w:r w:rsidRPr="00911262">
        <w:rPr>
          <w:b/>
          <w:bCs/>
          <w:sz w:val="24"/>
          <w:szCs w:val="24"/>
        </w:rPr>
        <w:t xml:space="preserve">Общие требования. </w:t>
      </w:r>
    </w:p>
    <w:p w:rsidR="001F09C1" w:rsidRPr="00911262" w:rsidRDefault="001F09C1" w:rsidP="00665177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F09C1" w:rsidRPr="00911262" w:rsidRDefault="00665177" w:rsidP="00665177">
      <w:pPr>
        <w:pStyle w:val="ae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911262">
        <w:rPr>
          <w:sz w:val="24"/>
          <w:szCs w:val="24"/>
        </w:rPr>
        <w:t>п</w:t>
      </w:r>
      <w:r w:rsidR="001F09C1" w:rsidRPr="00911262">
        <w:rPr>
          <w:sz w:val="24"/>
          <w:szCs w:val="24"/>
        </w:rPr>
        <w:t>родукция должна быть новой, ранее не использованной;</w:t>
      </w:r>
    </w:p>
    <w:p w:rsidR="001F09C1" w:rsidRPr="00911262" w:rsidRDefault="00665177" w:rsidP="00665177">
      <w:pPr>
        <w:pStyle w:val="ae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911262">
        <w:rPr>
          <w:sz w:val="24"/>
          <w:szCs w:val="24"/>
        </w:rPr>
        <w:t>н</w:t>
      </w:r>
      <w:r w:rsidR="001F09C1" w:rsidRPr="00911262">
        <w:rPr>
          <w:sz w:val="24"/>
          <w:szCs w:val="24"/>
        </w:rPr>
        <w:t xml:space="preserve">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требованиям. </w:t>
      </w:r>
    </w:p>
    <w:p w:rsidR="00E16B8E" w:rsidRPr="00911262" w:rsidRDefault="00E16B8E" w:rsidP="00E16B8E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>Участник закупочных процедур обязан предоставить в составе своего предложения документацию (технические условия, руководство по эксплуатации и т.п.) на</w:t>
      </w:r>
      <w:r w:rsidR="00ED5CA7" w:rsidRPr="00911262">
        <w:rPr>
          <w:sz w:val="24"/>
          <w:szCs w:val="24"/>
        </w:rPr>
        <w:t xml:space="preserve"> конкретный вид продукции</w:t>
      </w:r>
      <w:r w:rsidRPr="00911262">
        <w:rPr>
          <w:sz w:val="24"/>
          <w:szCs w:val="24"/>
        </w:rPr>
        <w:t>. Данный документ должен подтверждать технические характеристики, заявленные техническом предложении.</w:t>
      </w:r>
    </w:p>
    <w:p w:rsidR="001F09C1" w:rsidRPr="00911262" w:rsidRDefault="001F09C1" w:rsidP="00665177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>Упаковка,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</w:t>
      </w:r>
      <w:r w:rsidR="00665177" w:rsidRPr="00911262">
        <w:rPr>
          <w:sz w:val="24"/>
          <w:szCs w:val="24"/>
        </w:rPr>
        <w:t xml:space="preserve"> и в соответствующих </w:t>
      </w:r>
      <w:r w:rsidRPr="00911262">
        <w:rPr>
          <w:sz w:val="24"/>
          <w:szCs w:val="24"/>
        </w:rPr>
        <w:t>ГОСТ.</w:t>
      </w:r>
    </w:p>
    <w:p w:rsidR="0067435C" w:rsidRPr="00911262" w:rsidRDefault="0067435C" w:rsidP="00665177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>Продукция должна поставляться в упаковке завода-изготовителя.</w:t>
      </w:r>
    </w:p>
    <w:p w:rsidR="001F09C1" w:rsidRPr="00911262" w:rsidRDefault="001F09C1" w:rsidP="00665177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 xml:space="preserve">Срок изготовления продукции должен быть не более полугода </w:t>
      </w:r>
      <w:r w:rsidR="00665177" w:rsidRPr="00911262">
        <w:rPr>
          <w:sz w:val="24"/>
          <w:szCs w:val="24"/>
        </w:rPr>
        <w:t>до</w:t>
      </w:r>
      <w:r w:rsidRPr="00911262">
        <w:rPr>
          <w:sz w:val="24"/>
          <w:szCs w:val="24"/>
        </w:rPr>
        <w:t xml:space="preserve"> момента поставки.</w:t>
      </w:r>
    </w:p>
    <w:p w:rsidR="001F09C1" w:rsidRPr="00911262" w:rsidRDefault="001F09C1" w:rsidP="001F09C1">
      <w:pPr>
        <w:spacing w:line="276" w:lineRule="auto"/>
        <w:rPr>
          <w:sz w:val="24"/>
          <w:szCs w:val="24"/>
        </w:rPr>
      </w:pPr>
    </w:p>
    <w:p w:rsidR="001F09C1" w:rsidRPr="00911262" w:rsidRDefault="001F09C1" w:rsidP="00665177">
      <w:pPr>
        <w:pStyle w:val="ae"/>
        <w:numPr>
          <w:ilvl w:val="0"/>
          <w:numId w:val="10"/>
        </w:numPr>
        <w:spacing w:line="276" w:lineRule="auto"/>
        <w:ind w:firstLine="0"/>
        <w:rPr>
          <w:b/>
          <w:bCs/>
          <w:sz w:val="24"/>
          <w:szCs w:val="24"/>
        </w:rPr>
      </w:pPr>
      <w:r w:rsidRPr="00911262">
        <w:rPr>
          <w:b/>
          <w:bCs/>
          <w:sz w:val="24"/>
          <w:szCs w:val="24"/>
        </w:rPr>
        <w:t>Гарантийные обязательства.</w:t>
      </w:r>
    </w:p>
    <w:p w:rsidR="001F09C1" w:rsidRPr="00911262" w:rsidRDefault="001F09C1" w:rsidP="00665177">
      <w:pPr>
        <w:pStyle w:val="ae"/>
        <w:ind w:left="0" w:firstLine="709"/>
        <w:rPr>
          <w:sz w:val="24"/>
          <w:szCs w:val="24"/>
        </w:rPr>
      </w:pPr>
      <w:r w:rsidRPr="00911262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1F09C1" w:rsidRPr="00911262" w:rsidRDefault="001F09C1" w:rsidP="001F09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Pr="00911262" w:rsidRDefault="001F09C1" w:rsidP="00665177">
      <w:pPr>
        <w:pStyle w:val="ae"/>
        <w:numPr>
          <w:ilvl w:val="0"/>
          <w:numId w:val="10"/>
        </w:numPr>
        <w:spacing w:line="276" w:lineRule="auto"/>
        <w:ind w:firstLine="0"/>
        <w:rPr>
          <w:b/>
          <w:bCs/>
          <w:sz w:val="24"/>
          <w:szCs w:val="24"/>
        </w:rPr>
      </w:pPr>
      <w:r w:rsidRPr="00911262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1F09C1" w:rsidRPr="00911262" w:rsidRDefault="001F09C1" w:rsidP="00665177">
      <w:pPr>
        <w:pStyle w:val="ae"/>
        <w:ind w:left="0" w:firstLine="709"/>
        <w:rPr>
          <w:sz w:val="24"/>
          <w:szCs w:val="24"/>
        </w:rPr>
      </w:pPr>
      <w:r w:rsidRPr="00911262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CD248D" w:rsidRPr="00911262" w:rsidRDefault="00CD248D" w:rsidP="001F09C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Pr="00911262" w:rsidRDefault="001F09C1" w:rsidP="00665177">
      <w:pPr>
        <w:pStyle w:val="ae"/>
        <w:numPr>
          <w:ilvl w:val="0"/>
          <w:numId w:val="10"/>
        </w:numPr>
        <w:spacing w:line="276" w:lineRule="auto"/>
        <w:ind w:firstLine="0"/>
        <w:rPr>
          <w:b/>
          <w:bCs/>
          <w:sz w:val="24"/>
          <w:szCs w:val="24"/>
        </w:rPr>
      </w:pPr>
      <w:r w:rsidRPr="00911262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700470" w:rsidRPr="00911262">
        <w:rPr>
          <w:b/>
          <w:bCs/>
          <w:sz w:val="24"/>
          <w:szCs w:val="24"/>
        </w:rPr>
        <w:t xml:space="preserve"> </w:t>
      </w:r>
      <w:r w:rsidRPr="00911262">
        <w:rPr>
          <w:b/>
          <w:bCs/>
          <w:sz w:val="24"/>
          <w:szCs w:val="24"/>
        </w:rPr>
        <w:t>документации.</w:t>
      </w:r>
    </w:p>
    <w:p w:rsidR="001F09C1" w:rsidRPr="00911262" w:rsidRDefault="001F09C1" w:rsidP="00665177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>Предоставляемая Поставщиком техническая и эксплуатационная документация должна включать</w:t>
      </w:r>
      <w:r w:rsidR="00665177" w:rsidRPr="00911262">
        <w:rPr>
          <w:sz w:val="24"/>
          <w:szCs w:val="24"/>
        </w:rPr>
        <w:t xml:space="preserve"> (на русском языке)</w:t>
      </w:r>
      <w:r w:rsidRPr="00911262">
        <w:rPr>
          <w:sz w:val="24"/>
          <w:szCs w:val="24"/>
        </w:rPr>
        <w:t>:</w:t>
      </w:r>
    </w:p>
    <w:p w:rsidR="001F09C1" w:rsidRPr="00911262" w:rsidRDefault="001F09C1" w:rsidP="00665177">
      <w:pPr>
        <w:pStyle w:val="ae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911262">
        <w:rPr>
          <w:sz w:val="24"/>
          <w:szCs w:val="24"/>
        </w:rPr>
        <w:t>Паспорт товара;</w:t>
      </w:r>
    </w:p>
    <w:p w:rsidR="001F09C1" w:rsidRPr="00911262" w:rsidRDefault="001F09C1" w:rsidP="00665177">
      <w:pPr>
        <w:pStyle w:val="ae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911262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:rsidR="001F09C1" w:rsidRPr="00911262" w:rsidRDefault="001F09C1" w:rsidP="00665177">
      <w:pPr>
        <w:pStyle w:val="ae"/>
        <w:numPr>
          <w:ilvl w:val="1"/>
          <w:numId w:val="10"/>
        </w:numPr>
        <w:spacing w:line="276" w:lineRule="auto"/>
        <w:ind w:firstLine="0"/>
        <w:rPr>
          <w:sz w:val="24"/>
          <w:szCs w:val="24"/>
        </w:rPr>
      </w:pPr>
      <w:r w:rsidRPr="00911262">
        <w:rPr>
          <w:sz w:val="24"/>
          <w:szCs w:val="24"/>
        </w:rPr>
        <w:t xml:space="preserve">Маркировка продукции производится </w:t>
      </w:r>
      <w:r w:rsidR="00577CA6" w:rsidRPr="00911262">
        <w:rPr>
          <w:sz w:val="24"/>
          <w:szCs w:val="24"/>
        </w:rPr>
        <w:t>согласно соответствующим ГОСТ</w:t>
      </w:r>
      <w:r w:rsidR="0067435C" w:rsidRPr="00911262">
        <w:rPr>
          <w:sz w:val="24"/>
          <w:szCs w:val="24"/>
        </w:rPr>
        <w:t xml:space="preserve"> и ТУ</w:t>
      </w:r>
      <w:r w:rsidRPr="00911262">
        <w:rPr>
          <w:sz w:val="24"/>
          <w:szCs w:val="24"/>
        </w:rPr>
        <w:t>.</w:t>
      </w:r>
    </w:p>
    <w:p w:rsidR="001F09C1" w:rsidRPr="00911262" w:rsidRDefault="001F09C1" w:rsidP="001F09C1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1F09C1" w:rsidRPr="00911262" w:rsidRDefault="001F09C1" w:rsidP="00665177">
      <w:pPr>
        <w:pStyle w:val="ae"/>
        <w:numPr>
          <w:ilvl w:val="0"/>
          <w:numId w:val="10"/>
        </w:numPr>
        <w:spacing w:line="276" w:lineRule="auto"/>
        <w:ind w:firstLine="0"/>
        <w:rPr>
          <w:b/>
          <w:bCs/>
          <w:sz w:val="24"/>
          <w:szCs w:val="24"/>
        </w:rPr>
      </w:pPr>
      <w:r w:rsidRPr="00911262">
        <w:rPr>
          <w:b/>
          <w:bCs/>
          <w:sz w:val="24"/>
          <w:szCs w:val="24"/>
        </w:rPr>
        <w:t>Правила приемки продукции.</w:t>
      </w:r>
    </w:p>
    <w:p w:rsidR="001F09C1" w:rsidRPr="00911262" w:rsidRDefault="001F09C1" w:rsidP="00360658">
      <w:pPr>
        <w:pStyle w:val="ae"/>
        <w:spacing w:line="276" w:lineRule="auto"/>
        <w:ind w:left="0" w:firstLine="709"/>
        <w:rPr>
          <w:sz w:val="24"/>
          <w:szCs w:val="24"/>
        </w:rPr>
      </w:pPr>
      <w:r w:rsidRPr="00911262">
        <w:rPr>
          <w:sz w:val="24"/>
          <w:szCs w:val="24"/>
        </w:rPr>
        <w:t>Каждая партия продукции должна пройти входной контроль, осущес</w:t>
      </w:r>
      <w:r w:rsidR="00BF3DEF" w:rsidRPr="00911262">
        <w:rPr>
          <w:sz w:val="24"/>
          <w:szCs w:val="24"/>
        </w:rPr>
        <w:t>твляемый представителями филиала</w:t>
      </w:r>
      <w:r w:rsidRPr="00911262">
        <w:rPr>
          <w:sz w:val="24"/>
          <w:szCs w:val="24"/>
        </w:rPr>
        <w:t xml:space="preserve"> и ответственными представителями Поставщика при получении их на склад.</w:t>
      </w:r>
    </w:p>
    <w:p w:rsidR="001F09C1" w:rsidRPr="00911262" w:rsidRDefault="001F09C1" w:rsidP="00360658">
      <w:pPr>
        <w:pStyle w:val="ae"/>
        <w:spacing w:line="276" w:lineRule="auto"/>
        <w:ind w:left="0" w:firstLine="709"/>
        <w:rPr>
          <w:sz w:val="24"/>
          <w:szCs w:val="24"/>
        </w:rPr>
      </w:pPr>
      <w:r w:rsidRPr="0091126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60658" w:rsidRPr="00911262" w:rsidRDefault="00360658" w:rsidP="00360658">
      <w:pPr>
        <w:ind w:firstLine="0"/>
        <w:rPr>
          <w:sz w:val="24"/>
          <w:szCs w:val="24"/>
        </w:rPr>
      </w:pPr>
      <w:bookmarkStart w:id="1" w:name="_GoBack"/>
      <w:bookmarkEnd w:id="1"/>
    </w:p>
    <w:p w:rsidR="00360658" w:rsidRPr="00911262" w:rsidRDefault="00360658" w:rsidP="00360658">
      <w:pPr>
        <w:ind w:firstLine="0"/>
        <w:rPr>
          <w:sz w:val="24"/>
          <w:szCs w:val="24"/>
        </w:rPr>
      </w:pPr>
    </w:p>
    <w:p w:rsidR="00C32524" w:rsidRPr="00911262" w:rsidRDefault="00B73620" w:rsidP="00B73620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УРС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Билащук А.В.</w:t>
      </w:r>
    </w:p>
    <w:p w:rsidR="0067435C" w:rsidRPr="00911262" w:rsidRDefault="00810481" w:rsidP="00810481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</w:rPr>
      </w:pPr>
      <w:r w:rsidRPr="00911262">
        <w:rPr>
          <w:sz w:val="24"/>
          <w:szCs w:val="24"/>
        </w:rPr>
        <w:br w:type="page"/>
      </w:r>
      <w:r w:rsidRPr="00911262">
        <w:rPr>
          <w:b/>
          <w:sz w:val="24"/>
          <w:szCs w:val="24"/>
        </w:rPr>
        <w:lastRenderedPageBreak/>
        <w:t>Приложение 1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382"/>
        <w:gridCol w:w="1701"/>
        <w:gridCol w:w="1134"/>
        <w:gridCol w:w="992"/>
      </w:tblGrid>
      <w:tr w:rsidR="00810481" w:rsidRPr="00911262" w:rsidTr="00957AC6">
        <w:trPr>
          <w:tblHeader/>
        </w:trPr>
        <w:tc>
          <w:tcPr>
            <w:tcW w:w="992" w:type="dxa"/>
            <w:shd w:val="clear" w:color="auto" w:fill="auto"/>
            <w:vAlign w:val="center"/>
          </w:tcPr>
          <w:p w:rsidR="00810481" w:rsidRPr="00911262" w:rsidRDefault="00810481" w:rsidP="00ED5CA7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bCs/>
                <w:sz w:val="24"/>
                <w:szCs w:val="24"/>
              </w:rPr>
              <w:t>№</w:t>
            </w:r>
            <w:r w:rsidR="00ED5CA7" w:rsidRPr="00911262">
              <w:rPr>
                <w:bCs/>
                <w:sz w:val="24"/>
                <w:szCs w:val="24"/>
              </w:rPr>
              <w:t xml:space="preserve"> </w:t>
            </w:r>
            <w:r w:rsidRPr="00911262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810481" w:rsidRPr="00911262" w:rsidRDefault="00810481" w:rsidP="00256CEF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0481" w:rsidRPr="00911262" w:rsidRDefault="00810481" w:rsidP="00256CEF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bCs/>
                <w:sz w:val="24"/>
                <w:szCs w:val="24"/>
              </w:rPr>
              <w:t>№</w:t>
            </w:r>
            <w:r w:rsidR="00ED5CA7" w:rsidRPr="00911262">
              <w:rPr>
                <w:bCs/>
                <w:sz w:val="24"/>
                <w:szCs w:val="24"/>
              </w:rPr>
              <w:t xml:space="preserve"> </w:t>
            </w:r>
            <w:r w:rsidRPr="00911262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0481" w:rsidRPr="00911262" w:rsidRDefault="00810481" w:rsidP="00256CEF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bCs/>
                <w:sz w:val="24"/>
                <w:szCs w:val="24"/>
              </w:rPr>
              <w:t>Ед.</w:t>
            </w:r>
            <w:r w:rsidR="00ED5CA7" w:rsidRPr="00911262">
              <w:rPr>
                <w:bCs/>
                <w:sz w:val="24"/>
                <w:szCs w:val="24"/>
              </w:rPr>
              <w:t xml:space="preserve"> </w:t>
            </w:r>
            <w:r w:rsidRPr="00911262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0481" w:rsidRPr="00911262" w:rsidRDefault="00810481" w:rsidP="00256CEF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sz w:val="24"/>
                <w:szCs w:val="24"/>
              </w:rPr>
              <w:t>Кол-во</w:t>
            </w:r>
          </w:p>
        </w:tc>
      </w:tr>
      <w:tr w:rsidR="00146482" w:rsidRPr="00911262" w:rsidTr="00957AC6">
        <w:tc>
          <w:tcPr>
            <w:tcW w:w="992" w:type="dxa"/>
            <w:shd w:val="clear" w:color="auto" w:fill="auto"/>
            <w:vAlign w:val="center"/>
          </w:tcPr>
          <w:p w:rsidR="00146482" w:rsidRPr="00911262" w:rsidRDefault="00146482" w:rsidP="008E4B4A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146482" w:rsidRPr="008E4B4A" w:rsidRDefault="00146482" w:rsidP="008E4B4A">
            <w:pPr>
              <w:ind w:firstLine="0"/>
              <w:jc w:val="left"/>
              <w:rPr>
                <w:sz w:val="24"/>
                <w:szCs w:val="24"/>
              </w:rPr>
            </w:pPr>
            <w:r w:rsidRPr="008E4B4A">
              <w:rPr>
                <w:sz w:val="24"/>
                <w:szCs w:val="24"/>
              </w:rPr>
              <w:t xml:space="preserve">Гель для буровых растворов </w:t>
            </w:r>
            <w:proofErr w:type="spellStart"/>
            <w:r w:rsidRPr="008E4B4A">
              <w:rPr>
                <w:sz w:val="24"/>
                <w:szCs w:val="24"/>
              </w:rPr>
              <w:t>ProDyne</w:t>
            </w:r>
            <w:proofErr w:type="spellEnd"/>
            <w:r w:rsidRPr="008E4B4A">
              <w:rPr>
                <w:sz w:val="24"/>
                <w:szCs w:val="24"/>
              </w:rPr>
              <w:t xml:space="preserve"> 1,8кг</w:t>
            </w:r>
            <w:r w:rsidR="00226D76" w:rsidRPr="00226D76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6482" w:rsidRPr="008E4B4A" w:rsidRDefault="00146482" w:rsidP="008E4B4A">
            <w:pPr>
              <w:ind w:firstLine="0"/>
              <w:jc w:val="center"/>
              <w:rPr>
                <w:sz w:val="24"/>
                <w:szCs w:val="24"/>
              </w:rPr>
            </w:pPr>
            <w:r w:rsidRPr="008E4B4A">
              <w:rPr>
                <w:sz w:val="24"/>
                <w:szCs w:val="24"/>
              </w:rPr>
              <w:t>2398780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482" w:rsidRPr="008E4B4A" w:rsidRDefault="00146482" w:rsidP="008E4B4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E4B4A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146482" w:rsidRPr="00911262" w:rsidRDefault="001626CA" w:rsidP="008E4B4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146482" w:rsidRPr="00911262" w:rsidTr="00957AC6">
        <w:tc>
          <w:tcPr>
            <w:tcW w:w="992" w:type="dxa"/>
            <w:shd w:val="clear" w:color="auto" w:fill="auto"/>
            <w:vAlign w:val="center"/>
          </w:tcPr>
          <w:p w:rsidR="00146482" w:rsidRPr="00911262" w:rsidRDefault="00146482" w:rsidP="008E4B4A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146482" w:rsidRPr="008E4B4A" w:rsidRDefault="00146482" w:rsidP="008E4B4A">
            <w:pPr>
              <w:ind w:firstLine="0"/>
              <w:jc w:val="left"/>
              <w:rPr>
                <w:sz w:val="24"/>
                <w:szCs w:val="24"/>
              </w:rPr>
            </w:pPr>
            <w:r w:rsidRPr="008E4B4A">
              <w:rPr>
                <w:sz w:val="24"/>
                <w:szCs w:val="24"/>
              </w:rPr>
              <w:t xml:space="preserve">Загуститель для растворов </w:t>
            </w:r>
            <w:proofErr w:type="spellStart"/>
            <w:r w:rsidRPr="008E4B4A">
              <w:rPr>
                <w:sz w:val="24"/>
                <w:szCs w:val="24"/>
              </w:rPr>
              <w:t>ProDrill</w:t>
            </w:r>
            <w:proofErr w:type="spellEnd"/>
            <w:r w:rsidRPr="008E4B4A">
              <w:rPr>
                <w:sz w:val="24"/>
                <w:szCs w:val="24"/>
              </w:rPr>
              <w:t xml:space="preserve"> 1,8кг</w:t>
            </w:r>
            <w:r w:rsidR="00226D76" w:rsidRPr="00226D76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6482" w:rsidRPr="008E4B4A" w:rsidRDefault="00146482" w:rsidP="008E4B4A">
            <w:pPr>
              <w:ind w:firstLine="0"/>
              <w:jc w:val="center"/>
              <w:rPr>
                <w:sz w:val="24"/>
                <w:szCs w:val="24"/>
              </w:rPr>
            </w:pPr>
            <w:r w:rsidRPr="008E4B4A">
              <w:rPr>
                <w:sz w:val="24"/>
                <w:szCs w:val="24"/>
              </w:rPr>
              <w:t>2398797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482" w:rsidRPr="008E4B4A" w:rsidRDefault="00146482" w:rsidP="008E4B4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E4B4A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146482" w:rsidRPr="00911262" w:rsidRDefault="001626CA" w:rsidP="008E4B4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146482" w:rsidRPr="00911262" w:rsidTr="00957AC6">
        <w:tc>
          <w:tcPr>
            <w:tcW w:w="992" w:type="dxa"/>
            <w:shd w:val="clear" w:color="auto" w:fill="auto"/>
            <w:vAlign w:val="center"/>
          </w:tcPr>
          <w:p w:rsidR="00146482" w:rsidRPr="00911262" w:rsidRDefault="00146482" w:rsidP="00146482">
            <w:pPr>
              <w:pStyle w:val="ae"/>
              <w:numPr>
                <w:ilvl w:val="0"/>
                <w:numId w:val="14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382" w:type="dxa"/>
            <w:shd w:val="clear" w:color="auto" w:fill="auto"/>
            <w:vAlign w:val="bottom"/>
          </w:tcPr>
          <w:p w:rsidR="00146482" w:rsidRPr="00146482" w:rsidRDefault="00146482" w:rsidP="00146482">
            <w:pPr>
              <w:ind w:firstLine="0"/>
              <w:jc w:val="left"/>
              <w:rPr>
                <w:sz w:val="24"/>
                <w:szCs w:val="24"/>
              </w:rPr>
            </w:pPr>
            <w:r w:rsidRPr="00146482">
              <w:rPr>
                <w:sz w:val="24"/>
                <w:szCs w:val="24"/>
              </w:rPr>
              <w:t xml:space="preserve">Смазка </w:t>
            </w:r>
            <w:proofErr w:type="spellStart"/>
            <w:r w:rsidRPr="00146482">
              <w:rPr>
                <w:sz w:val="24"/>
                <w:szCs w:val="24"/>
              </w:rPr>
              <w:t>Суперконт</w:t>
            </w:r>
            <w:proofErr w:type="spellEnd"/>
            <w:r w:rsidRPr="00146482">
              <w:rPr>
                <w:sz w:val="24"/>
                <w:szCs w:val="24"/>
              </w:rPr>
              <w:t xml:space="preserve"> высокоэлектропроводящая</w:t>
            </w:r>
            <w:r w:rsidR="00226D76" w:rsidRPr="00226D76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46482" w:rsidRPr="00146482" w:rsidRDefault="00146482" w:rsidP="00146482">
            <w:pPr>
              <w:ind w:firstLine="0"/>
              <w:jc w:val="center"/>
              <w:rPr>
                <w:sz w:val="24"/>
                <w:szCs w:val="24"/>
              </w:rPr>
            </w:pPr>
            <w:r w:rsidRPr="00146482">
              <w:rPr>
                <w:sz w:val="24"/>
                <w:szCs w:val="24"/>
              </w:rPr>
              <w:t>2264826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482" w:rsidRPr="00146482" w:rsidRDefault="00146482" w:rsidP="00146482">
            <w:pPr>
              <w:ind w:firstLine="0"/>
              <w:jc w:val="center"/>
              <w:rPr>
                <w:sz w:val="24"/>
                <w:szCs w:val="24"/>
              </w:rPr>
            </w:pPr>
            <w:r w:rsidRPr="00146482">
              <w:rPr>
                <w:sz w:val="24"/>
                <w:szCs w:val="24"/>
              </w:rPr>
              <w:t>кг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482" w:rsidRPr="00911262" w:rsidRDefault="001626CA" w:rsidP="001464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810481" w:rsidRDefault="00226D76" w:rsidP="00360658">
      <w:pPr>
        <w:tabs>
          <w:tab w:val="left" w:pos="567"/>
        </w:tabs>
        <w:spacing w:line="276" w:lineRule="auto"/>
        <w:ind w:firstLine="0"/>
        <w:rPr>
          <w:sz w:val="24"/>
          <w:szCs w:val="24"/>
        </w:rPr>
      </w:pPr>
      <w:r w:rsidRPr="00226D76">
        <w:rPr>
          <w:sz w:val="24"/>
          <w:szCs w:val="24"/>
          <w:vertAlign w:val="superscript"/>
        </w:rPr>
        <w:t>1)</w:t>
      </w:r>
      <w:r>
        <w:rPr>
          <w:sz w:val="24"/>
          <w:szCs w:val="24"/>
        </w:rPr>
        <w:t xml:space="preserve"> – или эквивалент</w:t>
      </w:r>
    </w:p>
    <w:p w:rsidR="00226D76" w:rsidRDefault="00226D76" w:rsidP="00360658">
      <w:pPr>
        <w:tabs>
          <w:tab w:val="left" w:pos="567"/>
        </w:tabs>
        <w:spacing w:line="276" w:lineRule="auto"/>
        <w:ind w:firstLine="0"/>
        <w:rPr>
          <w:sz w:val="24"/>
          <w:szCs w:val="24"/>
        </w:rPr>
      </w:pPr>
    </w:p>
    <w:p w:rsidR="00226D76" w:rsidRPr="00911262" w:rsidRDefault="00226D76" w:rsidP="00360658">
      <w:pPr>
        <w:tabs>
          <w:tab w:val="left" w:pos="567"/>
        </w:tabs>
        <w:spacing w:line="276" w:lineRule="auto"/>
        <w:ind w:firstLine="0"/>
        <w:rPr>
          <w:sz w:val="24"/>
          <w:szCs w:val="24"/>
        </w:rPr>
      </w:pPr>
    </w:p>
    <w:p w:rsidR="00810481" w:rsidRPr="00911262" w:rsidRDefault="00810481" w:rsidP="00810481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</w:rPr>
      </w:pPr>
      <w:r w:rsidRPr="00911262">
        <w:rPr>
          <w:b/>
          <w:sz w:val="24"/>
          <w:szCs w:val="24"/>
        </w:rPr>
        <w:t>Приложение 2</w:t>
      </w: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1"/>
        <w:gridCol w:w="7228"/>
      </w:tblGrid>
      <w:tr w:rsidR="00146482" w:rsidRPr="00911262" w:rsidTr="00661EF9">
        <w:tc>
          <w:tcPr>
            <w:tcW w:w="851" w:type="dxa"/>
            <w:shd w:val="clear" w:color="auto" w:fill="auto"/>
            <w:vAlign w:val="center"/>
          </w:tcPr>
          <w:p w:rsidR="00146482" w:rsidRPr="00911262" w:rsidRDefault="00146482" w:rsidP="00143A68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91126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146482" w:rsidRPr="00911262" w:rsidRDefault="00146482" w:rsidP="00143A68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7228" w:type="dxa"/>
            <w:shd w:val="clear" w:color="auto" w:fill="auto"/>
            <w:vAlign w:val="center"/>
          </w:tcPr>
          <w:p w:rsidR="00146482" w:rsidRPr="00911262" w:rsidRDefault="00146482" w:rsidP="00143A68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11262"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425D63" w:rsidRPr="00911262" w:rsidTr="00661EF9">
        <w:tc>
          <w:tcPr>
            <w:tcW w:w="851" w:type="dxa"/>
            <w:vMerge w:val="restart"/>
            <w:shd w:val="clear" w:color="auto" w:fill="auto"/>
            <w:vAlign w:val="center"/>
          </w:tcPr>
          <w:p w:rsidR="00425D63" w:rsidRPr="00911262" w:rsidRDefault="00425D63" w:rsidP="00425D63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1" w:type="dxa"/>
            <w:vMerge w:val="restart"/>
            <w:shd w:val="clear" w:color="auto" w:fill="auto"/>
            <w:vAlign w:val="center"/>
          </w:tcPr>
          <w:p w:rsidR="00425D63" w:rsidRPr="008E4B4A" w:rsidRDefault="00425D63" w:rsidP="00425D63">
            <w:pPr>
              <w:ind w:firstLine="0"/>
              <w:jc w:val="left"/>
              <w:rPr>
                <w:sz w:val="24"/>
                <w:szCs w:val="24"/>
              </w:rPr>
            </w:pPr>
            <w:r w:rsidRPr="008E4B4A">
              <w:rPr>
                <w:sz w:val="24"/>
                <w:szCs w:val="24"/>
              </w:rPr>
              <w:t xml:space="preserve">Гель для буровых растворов </w:t>
            </w:r>
            <w:proofErr w:type="spellStart"/>
            <w:r w:rsidRPr="008E4B4A">
              <w:rPr>
                <w:sz w:val="24"/>
                <w:szCs w:val="24"/>
              </w:rPr>
              <w:t>ProDyne</w:t>
            </w:r>
            <w:proofErr w:type="spellEnd"/>
            <w:r w:rsidRPr="008E4B4A">
              <w:rPr>
                <w:sz w:val="24"/>
                <w:szCs w:val="24"/>
              </w:rPr>
              <w:t xml:space="preserve"> 1,8кг</w:t>
            </w:r>
          </w:p>
        </w:tc>
        <w:tc>
          <w:tcPr>
            <w:tcW w:w="7228" w:type="dxa"/>
            <w:shd w:val="clear" w:color="auto" w:fill="auto"/>
            <w:vAlign w:val="center"/>
          </w:tcPr>
          <w:p w:rsidR="00425D63" w:rsidRPr="005F1D9B" w:rsidRDefault="00425D63" w:rsidP="00011E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–</w:t>
            </w:r>
            <w:r w:rsidR="00011EFF">
              <w:rPr>
                <w:sz w:val="24"/>
                <w:szCs w:val="24"/>
              </w:rPr>
              <w:t xml:space="preserve"> д</w:t>
            </w:r>
            <w:r>
              <w:rPr>
                <w:sz w:val="24"/>
                <w:szCs w:val="24"/>
              </w:rPr>
              <w:t xml:space="preserve">обавка </w:t>
            </w:r>
            <w:r w:rsidR="00011EFF">
              <w:rPr>
                <w:sz w:val="24"/>
                <w:szCs w:val="24"/>
              </w:rPr>
              <w:t xml:space="preserve">в буровой раствор </w:t>
            </w:r>
            <w:r>
              <w:rPr>
                <w:sz w:val="24"/>
                <w:szCs w:val="24"/>
              </w:rPr>
              <w:t xml:space="preserve">для </w:t>
            </w:r>
            <w:r w:rsidR="00011EFF">
              <w:rPr>
                <w:sz w:val="24"/>
                <w:szCs w:val="24"/>
              </w:rPr>
              <w:t xml:space="preserve">охлаждения и очистки бурового инструмента </w:t>
            </w:r>
            <w:r>
              <w:rPr>
                <w:sz w:val="24"/>
                <w:szCs w:val="24"/>
              </w:rPr>
              <w:t>при горизонтально-направленном бурении</w:t>
            </w:r>
            <w:r w:rsidR="005F1D9B">
              <w:rPr>
                <w:sz w:val="24"/>
                <w:szCs w:val="24"/>
              </w:rPr>
              <w:t xml:space="preserve"> каменистых и глинистых почв, нормализация уровня </w:t>
            </w:r>
            <w:r w:rsidR="005F1D9B">
              <w:rPr>
                <w:sz w:val="24"/>
                <w:szCs w:val="24"/>
                <w:lang w:val="en-US"/>
              </w:rPr>
              <w:t>PH</w:t>
            </w:r>
          </w:p>
        </w:tc>
      </w:tr>
      <w:tr w:rsidR="00425D63" w:rsidRPr="00911262" w:rsidTr="00661EF9">
        <w:tc>
          <w:tcPr>
            <w:tcW w:w="851" w:type="dxa"/>
            <w:vMerge/>
            <w:shd w:val="clear" w:color="auto" w:fill="auto"/>
            <w:vAlign w:val="center"/>
          </w:tcPr>
          <w:p w:rsidR="00425D63" w:rsidRPr="00911262" w:rsidRDefault="00425D63" w:rsidP="00425D63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shd w:val="clear" w:color="auto" w:fill="auto"/>
            <w:vAlign w:val="center"/>
          </w:tcPr>
          <w:p w:rsidR="00425D63" w:rsidRPr="008E4B4A" w:rsidRDefault="00425D63" w:rsidP="00425D6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425D63" w:rsidRPr="00BD5A54" w:rsidRDefault="00425D63" w:rsidP="00425D6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смешивания – не более 20 минут</w:t>
            </w:r>
          </w:p>
        </w:tc>
      </w:tr>
      <w:tr w:rsidR="00425D63" w:rsidRPr="00911262" w:rsidTr="00661EF9">
        <w:tc>
          <w:tcPr>
            <w:tcW w:w="851" w:type="dxa"/>
            <w:vMerge/>
            <w:shd w:val="clear" w:color="auto" w:fill="auto"/>
            <w:vAlign w:val="center"/>
          </w:tcPr>
          <w:p w:rsidR="00425D63" w:rsidRPr="00911262" w:rsidRDefault="00425D63" w:rsidP="00425D63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shd w:val="clear" w:color="auto" w:fill="auto"/>
            <w:vAlign w:val="center"/>
          </w:tcPr>
          <w:p w:rsidR="00425D63" w:rsidRPr="008E4B4A" w:rsidRDefault="00425D63" w:rsidP="00425D6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425D63" w:rsidRPr="00BD5A54" w:rsidRDefault="00425D63" w:rsidP="00425D6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по смешиванию в комплекте</w:t>
            </w:r>
          </w:p>
        </w:tc>
      </w:tr>
      <w:tr w:rsidR="00425D63" w:rsidRPr="00911262" w:rsidTr="00661EF9">
        <w:tc>
          <w:tcPr>
            <w:tcW w:w="851" w:type="dxa"/>
            <w:vMerge/>
            <w:shd w:val="clear" w:color="auto" w:fill="auto"/>
            <w:vAlign w:val="center"/>
          </w:tcPr>
          <w:p w:rsidR="00425D63" w:rsidRPr="00911262" w:rsidRDefault="00425D63" w:rsidP="00425D63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shd w:val="clear" w:color="auto" w:fill="auto"/>
            <w:vAlign w:val="center"/>
          </w:tcPr>
          <w:p w:rsidR="00425D63" w:rsidRPr="008E4B4A" w:rsidRDefault="00425D63" w:rsidP="00425D6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425D63" w:rsidRPr="00911262" w:rsidRDefault="00425D63" w:rsidP="007B6451">
            <w:pPr>
              <w:tabs>
                <w:tab w:val="left" w:pos="1168"/>
              </w:tabs>
              <w:ind w:right="3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Емкость – </w:t>
            </w:r>
            <w:r w:rsidR="007B6451">
              <w:rPr>
                <w:sz w:val="24"/>
                <w:szCs w:val="24"/>
              </w:rPr>
              <w:t>не более 2</w:t>
            </w:r>
            <w:r>
              <w:rPr>
                <w:sz w:val="24"/>
                <w:szCs w:val="24"/>
              </w:rPr>
              <w:t xml:space="preserve"> л</w:t>
            </w:r>
          </w:p>
        </w:tc>
      </w:tr>
      <w:tr w:rsidR="005F1D9B" w:rsidRPr="00911262" w:rsidTr="00661EF9">
        <w:tc>
          <w:tcPr>
            <w:tcW w:w="851" w:type="dxa"/>
            <w:vMerge w:val="restart"/>
            <w:shd w:val="clear" w:color="auto" w:fill="auto"/>
            <w:vAlign w:val="center"/>
          </w:tcPr>
          <w:p w:rsidR="005F1D9B" w:rsidRPr="00911262" w:rsidRDefault="005F1D9B" w:rsidP="005F1D9B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1" w:type="dxa"/>
            <w:vMerge w:val="restart"/>
            <w:shd w:val="clear" w:color="auto" w:fill="auto"/>
            <w:vAlign w:val="center"/>
          </w:tcPr>
          <w:p w:rsidR="005F1D9B" w:rsidRPr="008E4B4A" w:rsidRDefault="005F1D9B" w:rsidP="005F1D9B">
            <w:pPr>
              <w:ind w:firstLine="0"/>
              <w:jc w:val="left"/>
              <w:rPr>
                <w:sz w:val="24"/>
                <w:szCs w:val="24"/>
              </w:rPr>
            </w:pPr>
            <w:r w:rsidRPr="008E4B4A">
              <w:rPr>
                <w:sz w:val="24"/>
                <w:szCs w:val="24"/>
              </w:rPr>
              <w:t xml:space="preserve">Загуститель для растворов </w:t>
            </w:r>
            <w:proofErr w:type="spellStart"/>
            <w:r w:rsidRPr="008E4B4A">
              <w:rPr>
                <w:sz w:val="24"/>
                <w:szCs w:val="24"/>
              </w:rPr>
              <w:t>ProDrill</w:t>
            </w:r>
            <w:proofErr w:type="spellEnd"/>
            <w:r w:rsidRPr="008E4B4A">
              <w:rPr>
                <w:sz w:val="24"/>
                <w:szCs w:val="24"/>
              </w:rPr>
              <w:t xml:space="preserve"> 1,8кг</w:t>
            </w:r>
          </w:p>
        </w:tc>
        <w:tc>
          <w:tcPr>
            <w:tcW w:w="7228" w:type="dxa"/>
            <w:shd w:val="clear" w:color="auto" w:fill="auto"/>
            <w:vAlign w:val="center"/>
          </w:tcPr>
          <w:p w:rsidR="005F1D9B" w:rsidRPr="005F1D9B" w:rsidRDefault="005F1D9B" w:rsidP="00226D7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 – добавка в буровой раствор для </w:t>
            </w:r>
            <w:r w:rsidR="00226D76">
              <w:rPr>
                <w:sz w:val="24"/>
                <w:szCs w:val="24"/>
              </w:rPr>
              <w:t>глинистых почв</w:t>
            </w:r>
          </w:p>
        </w:tc>
      </w:tr>
      <w:tr w:rsidR="005F1D9B" w:rsidRPr="00911262" w:rsidTr="00661EF9">
        <w:tc>
          <w:tcPr>
            <w:tcW w:w="851" w:type="dxa"/>
            <w:vMerge/>
            <w:shd w:val="clear" w:color="auto" w:fill="auto"/>
            <w:vAlign w:val="center"/>
          </w:tcPr>
          <w:p w:rsidR="005F1D9B" w:rsidRPr="00911262" w:rsidRDefault="005F1D9B" w:rsidP="005F1D9B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shd w:val="clear" w:color="auto" w:fill="auto"/>
            <w:vAlign w:val="center"/>
          </w:tcPr>
          <w:p w:rsidR="005F1D9B" w:rsidRPr="008E4B4A" w:rsidRDefault="005F1D9B" w:rsidP="005F1D9B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5F1D9B" w:rsidRPr="00BD5A54" w:rsidRDefault="005F1D9B" w:rsidP="005F1D9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смешивания – не более 20 минут</w:t>
            </w:r>
          </w:p>
        </w:tc>
      </w:tr>
      <w:tr w:rsidR="005F1D9B" w:rsidRPr="00911262" w:rsidTr="00661EF9">
        <w:tc>
          <w:tcPr>
            <w:tcW w:w="851" w:type="dxa"/>
            <w:vMerge/>
            <w:shd w:val="clear" w:color="auto" w:fill="auto"/>
            <w:vAlign w:val="center"/>
          </w:tcPr>
          <w:p w:rsidR="005F1D9B" w:rsidRPr="00911262" w:rsidRDefault="005F1D9B" w:rsidP="005F1D9B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shd w:val="clear" w:color="auto" w:fill="auto"/>
            <w:vAlign w:val="center"/>
          </w:tcPr>
          <w:p w:rsidR="005F1D9B" w:rsidRPr="008E4B4A" w:rsidRDefault="005F1D9B" w:rsidP="005F1D9B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5F1D9B" w:rsidRPr="00BD5A54" w:rsidRDefault="005F1D9B" w:rsidP="005F1D9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по смешиванию в комплекте</w:t>
            </w:r>
          </w:p>
        </w:tc>
      </w:tr>
      <w:tr w:rsidR="005F1D9B" w:rsidRPr="00911262" w:rsidTr="00661EF9">
        <w:tc>
          <w:tcPr>
            <w:tcW w:w="851" w:type="dxa"/>
            <w:vMerge/>
            <w:shd w:val="clear" w:color="auto" w:fill="auto"/>
            <w:vAlign w:val="center"/>
          </w:tcPr>
          <w:p w:rsidR="005F1D9B" w:rsidRPr="00911262" w:rsidRDefault="005F1D9B" w:rsidP="005F1D9B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shd w:val="clear" w:color="auto" w:fill="auto"/>
            <w:vAlign w:val="center"/>
          </w:tcPr>
          <w:p w:rsidR="005F1D9B" w:rsidRPr="008E4B4A" w:rsidRDefault="005F1D9B" w:rsidP="005F1D9B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5F1D9B" w:rsidRPr="005F1D9B" w:rsidRDefault="007B6451" w:rsidP="005F1D9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Емкость – не более 2 л</w:t>
            </w:r>
          </w:p>
        </w:tc>
      </w:tr>
      <w:tr w:rsidR="00425D63" w:rsidRPr="00911262" w:rsidTr="00661EF9">
        <w:tc>
          <w:tcPr>
            <w:tcW w:w="851" w:type="dxa"/>
            <w:vMerge w:val="restart"/>
            <w:shd w:val="clear" w:color="auto" w:fill="auto"/>
            <w:vAlign w:val="center"/>
          </w:tcPr>
          <w:p w:rsidR="00425D63" w:rsidRPr="00911262" w:rsidRDefault="00425D63" w:rsidP="00425D63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1" w:type="dxa"/>
            <w:vMerge w:val="restart"/>
            <w:shd w:val="clear" w:color="auto" w:fill="auto"/>
            <w:vAlign w:val="center"/>
          </w:tcPr>
          <w:p w:rsidR="00425D63" w:rsidRPr="00146482" w:rsidRDefault="00425D63" w:rsidP="00425D63">
            <w:pPr>
              <w:ind w:firstLine="0"/>
              <w:jc w:val="left"/>
              <w:rPr>
                <w:sz w:val="24"/>
                <w:szCs w:val="24"/>
              </w:rPr>
            </w:pPr>
            <w:r w:rsidRPr="00146482">
              <w:rPr>
                <w:sz w:val="24"/>
                <w:szCs w:val="24"/>
              </w:rPr>
              <w:t xml:space="preserve">Смазка </w:t>
            </w:r>
            <w:proofErr w:type="spellStart"/>
            <w:r w:rsidRPr="00146482">
              <w:rPr>
                <w:sz w:val="24"/>
                <w:szCs w:val="24"/>
              </w:rPr>
              <w:t>Суперконт</w:t>
            </w:r>
            <w:proofErr w:type="spellEnd"/>
            <w:r w:rsidRPr="00146482">
              <w:rPr>
                <w:sz w:val="24"/>
                <w:szCs w:val="24"/>
              </w:rPr>
              <w:t xml:space="preserve"> </w:t>
            </w:r>
            <w:proofErr w:type="spellStart"/>
            <w:r w:rsidRPr="00146482">
              <w:rPr>
                <w:sz w:val="24"/>
                <w:szCs w:val="24"/>
              </w:rPr>
              <w:t>высокоэлектропроводящая</w:t>
            </w:r>
            <w:proofErr w:type="spellEnd"/>
          </w:p>
        </w:tc>
        <w:tc>
          <w:tcPr>
            <w:tcW w:w="7228" w:type="dxa"/>
            <w:shd w:val="clear" w:color="auto" w:fill="auto"/>
            <w:vAlign w:val="center"/>
          </w:tcPr>
          <w:p w:rsidR="00425D63" w:rsidRPr="0067435C" w:rsidRDefault="00425D63" w:rsidP="00425D63">
            <w:pPr>
              <w:ind w:firstLine="0"/>
              <w:rPr>
                <w:sz w:val="24"/>
                <w:szCs w:val="24"/>
              </w:rPr>
            </w:pPr>
            <w:r w:rsidRPr="0067435C">
              <w:rPr>
                <w:sz w:val="24"/>
                <w:szCs w:val="24"/>
              </w:rPr>
              <w:t>ГОСТ 10434-82; Патент  РФ № 2046412</w:t>
            </w:r>
            <w:r w:rsidR="007B791C">
              <w:rPr>
                <w:sz w:val="24"/>
                <w:szCs w:val="24"/>
                <w:vertAlign w:val="superscript"/>
              </w:rPr>
              <w:t>2</w:t>
            </w:r>
            <w:r w:rsidR="00C22C94" w:rsidRPr="00C22C94">
              <w:rPr>
                <w:sz w:val="24"/>
                <w:szCs w:val="24"/>
                <w:vertAlign w:val="superscript"/>
              </w:rPr>
              <w:t>)</w:t>
            </w:r>
          </w:p>
        </w:tc>
      </w:tr>
      <w:tr w:rsidR="00425D63" w:rsidRPr="00911262" w:rsidTr="00661EF9">
        <w:tc>
          <w:tcPr>
            <w:tcW w:w="851" w:type="dxa"/>
            <w:vMerge/>
            <w:shd w:val="clear" w:color="auto" w:fill="auto"/>
            <w:vAlign w:val="center"/>
          </w:tcPr>
          <w:p w:rsidR="00425D63" w:rsidRPr="00911262" w:rsidRDefault="00425D63" w:rsidP="00425D63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shd w:val="clear" w:color="auto" w:fill="auto"/>
            <w:vAlign w:val="center"/>
          </w:tcPr>
          <w:p w:rsidR="00425D63" w:rsidRPr="00146482" w:rsidRDefault="00425D63" w:rsidP="00425D6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425D63" w:rsidRPr="0067435C" w:rsidRDefault="00425D63" w:rsidP="00425D63">
            <w:pPr>
              <w:ind w:firstLine="0"/>
              <w:rPr>
                <w:sz w:val="24"/>
                <w:szCs w:val="24"/>
              </w:rPr>
            </w:pPr>
            <w:r w:rsidRPr="0067435C">
              <w:rPr>
                <w:sz w:val="24"/>
                <w:szCs w:val="24"/>
              </w:rPr>
              <w:t>Область применения – для непосредственного соединения медных контакт-деталей с алюминиевыми шинами и  выводами кабелей, в качестве замены переходных медно-алюминиевых пластин, прокладок, плакировки и напыления, а также в контактах из проводниковых материалов и в их любых сочетаниях, в том числе и образующих гальванические пары (алюминий-алюминий, алюминий-сталь, сталь-медь, цинк и др.)</w:t>
            </w:r>
          </w:p>
        </w:tc>
      </w:tr>
      <w:tr w:rsidR="00425D63" w:rsidRPr="00911262" w:rsidTr="00661EF9">
        <w:tc>
          <w:tcPr>
            <w:tcW w:w="851" w:type="dxa"/>
            <w:vMerge/>
            <w:shd w:val="clear" w:color="auto" w:fill="auto"/>
            <w:vAlign w:val="center"/>
          </w:tcPr>
          <w:p w:rsidR="00425D63" w:rsidRPr="00911262" w:rsidRDefault="00425D63" w:rsidP="00425D63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shd w:val="clear" w:color="auto" w:fill="auto"/>
            <w:vAlign w:val="center"/>
          </w:tcPr>
          <w:p w:rsidR="00425D63" w:rsidRPr="00146482" w:rsidRDefault="00425D63" w:rsidP="00425D6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425D63" w:rsidRPr="0067435C" w:rsidRDefault="00425D63" w:rsidP="00425D63">
            <w:pPr>
              <w:ind w:firstLine="0"/>
              <w:rPr>
                <w:sz w:val="24"/>
                <w:szCs w:val="24"/>
              </w:rPr>
            </w:pPr>
            <w:r w:rsidRPr="0067435C">
              <w:rPr>
                <w:sz w:val="24"/>
                <w:szCs w:val="24"/>
              </w:rPr>
              <w:t xml:space="preserve">Антикоррозийная защита в диапазоне температур от </w:t>
            </w:r>
            <w:r w:rsidR="007B6451">
              <w:rPr>
                <w:sz w:val="24"/>
                <w:szCs w:val="24"/>
              </w:rPr>
              <w:t>–</w:t>
            </w:r>
            <w:r w:rsidRPr="0067435C">
              <w:rPr>
                <w:sz w:val="24"/>
                <w:szCs w:val="24"/>
              </w:rPr>
              <w:t>60 до +350°С</w:t>
            </w:r>
          </w:p>
        </w:tc>
      </w:tr>
      <w:tr w:rsidR="00425D63" w:rsidRPr="00911262" w:rsidTr="00661EF9">
        <w:tc>
          <w:tcPr>
            <w:tcW w:w="851" w:type="dxa"/>
            <w:vMerge/>
            <w:shd w:val="clear" w:color="auto" w:fill="auto"/>
            <w:vAlign w:val="center"/>
          </w:tcPr>
          <w:p w:rsidR="00425D63" w:rsidRPr="00911262" w:rsidRDefault="00425D63" w:rsidP="00425D63">
            <w:pPr>
              <w:pStyle w:val="ae"/>
              <w:numPr>
                <w:ilvl w:val="0"/>
                <w:numId w:val="15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shd w:val="clear" w:color="auto" w:fill="auto"/>
            <w:vAlign w:val="center"/>
          </w:tcPr>
          <w:p w:rsidR="00425D63" w:rsidRPr="00146482" w:rsidRDefault="00425D63" w:rsidP="00425D6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28" w:type="dxa"/>
            <w:shd w:val="clear" w:color="auto" w:fill="auto"/>
            <w:vAlign w:val="center"/>
          </w:tcPr>
          <w:p w:rsidR="00425D63" w:rsidRPr="0067435C" w:rsidRDefault="00425D63" w:rsidP="00425D63">
            <w:pPr>
              <w:ind w:firstLine="0"/>
              <w:rPr>
                <w:sz w:val="24"/>
                <w:szCs w:val="24"/>
              </w:rPr>
            </w:pPr>
            <w:r w:rsidRPr="0067435C">
              <w:rPr>
                <w:sz w:val="24"/>
                <w:szCs w:val="24"/>
              </w:rPr>
              <w:t xml:space="preserve">Упаковка: банка </w:t>
            </w:r>
            <w:r w:rsidR="00FA7166">
              <w:rPr>
                <w:sz w:val="24"/>
                <w:szCs w:val="24"/>
              </w:rPr>
              <w:t xml:space="preserve">не более </w:t>
            </w:r>
            <w:r w:rsidRPr="0067435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,5</w:t>
            </w:r>
            <w:r w:rsidRPr="0067435C">
              <w:rPr>
                <w:sz w:val="24"/>
                <w:szCs w:val="24"/>
              </w:rPr>
              <w:t xml:space="preserve"> кг</w:t>
            </w:r>
          </w:p>
        </w:tc>
      </w:tr>
    </w:tbl>
    <w:p w:rsidR="000E3BFA" w:rsidRPr="00692585" w:rsidRDefault="007B791C" w:rsidP="000E3BFA">
      <w:pPr>
        <w:tabs>
          <w:tab w:val="left" w:pos="567"/>
        </w:tabs>
        <w:spacing w:line="276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vertAlign w:val="superscript"/>
        </w:rPr>
        <w:t>2</w:t>
      </w:r>
      <w:r w:rsidR="00C22C94" w:rsidRPr="00226D76">
        <w:rPr>
          <w:sz w:val="24"/>
          <w:szCs w:val="24"/>
          <w:vertAlign w:val="superscript"/>
        </w:rPr>
        <w:t>)</w:t>
      </w:r>
      <w:r w:rsidR="00C22C94">
        <w:rPr>
          <w:sz w:val="24"/>
          <w:szCs w:val="24"/>
        </w:rPr>
        <w:t xml:space="preserve"> – или эквивалент</w:t>
      </w:r>
    </w:p>
    <w:sectPr w:rsidR="000E3BFA" w:rsidRPr="00692585" w:rsidSect="00F96949">
      <w:headerReference w:type="even" r:id="rId12"/>
      <w:footerReference w:type="default" r:id="rId13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5AE" w:rsidRDefault="005275AE">
      <w:r>
        <w:separator/>
      </w:r>
    </w:p>
  </w:endnote>
  <w:endnote w:type="continuationSeparator" w:id="0">
    <w:p w:rsidR="005275AE" w:rsidRDefault="00527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A90" w:rsidRDefault="00BF3DEF" w:rsidP="00CD248D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D6865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5AE" w:rsidRDefault="005275AE">
      <w:r>
        <w:separator/>
      </w:r>
    </w:p>
  </w:footnote>
  <w:footnote w:type="continuationSeparator" w:id="0">
    <w:p w:rsidR="005275AE" w:rsidRDefault="00527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7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74D44B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55D4FE3"/>
    <w:multiLevelType w:val="hybridMultilevel"/>
    <w:tmpl w:val="05E21E56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13"/>
  </w:num>
  <w:num w:numId="10">
    <w:abstractNumId w:val="6"/>
  </w:num>
  <w:num w:numId="11">
    <w:abstractNumId w:val="1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1EFF"/>
    <w:rsid w:val="000141BE"/>
    <w:rsid w:val="000150AB"/>
    <w:rsid w:val="00016DC9"/>
    <w:rsid w:val="00020002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50448"/>
    <w:rsid w:val="000544E5"/>
    <w:rsid w:val="00057FBD"/>
    <w:rsid w:val="000630F6"/>
    <w:rsid w:val="000636A1"/>
    <w:rsid w:val="00064619"/>
    <w:rsid w:val="00064A88"/>
    <w:rsid w:val="000714EC"/>
    <w:rsid w:val="00071958"/>
    <w:rsid w:val="000808BE"/>
    <w:rsid w:val="00081395"/>
    <w:rsid w:val="000837F5"/>
    <w:rsid w:val="00084847"/>
    <w:rsid w:val="000858AE"/>
    <w:rsid w:val="00085DAC"/>
    <w:rsid w:val="000920D0"/>
    <w:rsid w:val="0009257F"/>
    <w:rsid w:val="00094AC3"/>
    <w:rsid w:val="000961A3"/>
    <w:rsid w:val="000977FE"/>
    <w:rsid w:val="000A0393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147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BFA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3AEE"/>
    <w:rsid w:val="00106731"/>
    <w:rsid w:val="00111375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507F"/>
    <w:rsid w:val="00136404"/>
    <w:rsid w:val="00136BF9"/>
    <w:rsid w:val="00137671"/>
    <w:rsid w:val="0014066C"/>
    <w:rsid w:val="00141439"/>
    <w:rsid w:val="00143A68"/>
    <w:rsid w:val="00143ED8"/>
    <w:rsid w:val="00145DD4"/>
    <w:rsid w:val="0014648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6CA"/>
    <w:rsid w:val="00162A2B"/>
    <w:rsid w:val="00163418"/>
    <w:rsid w:val="00165DBD"/>
    <w:rsid w:val="00165E14"/>
    <w:rsid w:val="00166203"/>
    <w:rsid w:val="00166FCC"/>
    <w:rsid w:val="00167C33"/>
    <w:rsid w:val="00170481"/>
    <w:rsid w:val="00173531"/>
    <w:rsid w:val="00175B84"/>
    <w:rsid w:val="00176496"/>
    <w:rsid w:val="00182091"/>
    <w:rsid w:val="00185CB6"/>
    <w:rsid w:val="00190A26"/>
    <w:rsid w:val="00192E02"/>
    <w:rsid w:val="00195E7E"/>
    <w:rsid w:val="001960C6"/>
    <w:rsid w:val="001962E5"/>
    <w:rsid w:val="00196802"/>
    <w:rsid w:val="001A0D91"/>
    <w:rsid w:val="001A1CFC"/>
    <w:rsid w:val="001A22A5"/>
    <w:rsid w:val="001A2829"/>
    <w:rsid w:val="001A5D99"/>
    <w:rsid w:val="001A670A"/>
    <w:rsid w:val="001A7121"/>
    <w:rsid w:val="001A7AC6"/>
    <w:rsid w:val="001B285C"/>
    <w:rsid w:val="001B2AAF"/>
    <w:rsid w:val="001B3E25"/>
    <w:rsid w:val="001B43BA"/>
    <w:rsid w:val="001B7775"/>
    <w:rsid w:val="001B79DB"/>
    <w:rsid w:val="001B7FD4"/>
    <w:rsid w:val="001C347A"/>
    <w:rsid w:val="001C37EA"/>
    <w:rsid w:val="001D2559"/>
    <w:rsid w:val="001D7032"/>
    <w:rsid w:val="001E2A83"/>
    <w:rsid w:val="001E319B"/>
    <w:rsid w:val="001E323C"/>
    <w:rsid w:val="001E5A90"/>
    <w:rsid w:val="001E634A"/>
    <w:rsid w:val="001E644D"/>
    <w:rsid w:val="001F06F4"/>
    <w:rsid w:val="001F090B"/>
    <w:rsid w:val="001F09C1"/>
    <w:rsid w:val="001F19B0"/>
    <w:rsid w:val="001F1E43"/>
    <w:rsid w:val="001F3621"/>
    <w:rsid w:val="001F5706"/>
    <w:rsid w:val="001F6CEB"/>
    <w:rsid w:val="002037CA"/>
    <w:rsid w:val="00206147"/>
    <w:rsid w:val="00207E59"/>
    <w:rsid w:val="002100EF"/>
    <w:rsid w:val="00211898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D76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56CEF"/>
    <w:rsid w:val="00263124"/>
    <w:rsid w:val="0026458C"/>
    <w:rsid w:val="00265BB5"/>
    <w:rsid w:val="00265CEA"/>
    <w:rsid w:val="00265E47"/>
    <w:rsid w:val="002662E7"/>
    <w:rsid w:val="00266C07"/>
    <w:rsid w:val="00266EA4"/>
    <w:rsid w:val="00267C77"/>
    <w:rsid w:val="00272662"/>
    <w:rsid w:val="00274583"/>
    <w:rsid w:val="002761C6"/>
    <w:rsid w:val="0028081E"/>
    <w:rsid w:val="00281C4A"/>
    <w:rsid w:val="00283DC1"/>
    <w:rsid w:val="002842ED"/>
    <w:rsid w:val="00284E6D"/>
    <w:rsid w:val="00285586"/>
    <w:rsid w:val="00286CF9"/>
    <w:rsid w:val="0028731A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B608B"/>
    <w:rsid w:val="002C08A7"/>
    <w:rsid w:val="002C0C3E"/>
    <w:rsid w:val="002C1AA6"/>
    <w:rsid w:val="002C377D"/>
    <w:rsid w:val="002C5858"/>
    <w:rsid w:val="002C6308"/>
    <w:rsid w:val="002D0712"/>
    <w:rsid w:val="002D1182"/>
    <w:rsid w:val="002D1202"/>
    <w:rsid w:val="002D133C"/>
    <w:rsid w:val="002D5E88"/>
    <w:rsid w:val="002E18B5"/>
    <w:rsid w:val="002E22F4"/>
    <w:rsid w:val="002E3087"/>
    <w:rsid w:val="002E602B"/>
    <w:rsid w:val="002E615E"/>
    <w:rsid w:val="002E63DE"/>
    <w:rsid w:val="002E6C8A"/>
    <w:rsid w:val="002F0937"/>
    <w:rsid w:val="002F098C"/>
    <w:rsid w:val="002F1A4E"/>
    <w:rsid w:val="002F1DE6"/>
    <w:rsid w:val="002F43D3"/>
    <w:rsid w:val="002F5054"/>
    <w:rsid w:val="002F62C5"/>
    <w:rsid w:val="002F6E82"/>
    <w:rsid w:val="002F794B"/>
    <w:rsid w:val="003000B3"/>
    <w:rsid w:val="003003E1"/>
    <w:rsid w:val="0030224B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17D0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40419"/>
    <w:rsid w:val="003449CC"/>
    <w:rsid w:val="0034536F"/>
    <w:rsid w:val="00347277"/>
    <w:rsid w:val="00353334"/>
    <w:rsid w:val="0035529B"/>
    <w:rsid w:val="0035538F"/>
    <w:rsid w:val="00355F50"/>
    <w:rsid w:val="0035645F"/>
    <w:rsid w:val="00360658"/>
    <w:rsid w:val="00360C09"/>
    <w:rsid w:val="0036100E"/>
    <w:rsid w:val="00363396"/>
    <w:rsid w:val="00363438"/>
    <w:rsid w:val="003639B0"/>
    <w:rsid w:val="003639DF"/>
    <w:rsid w:val="003639F9"/>
    <w:rsid w:val="003663D3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A81"/>
    <w:rsid w:val="00382FEA"/>
    <w:rsid w:val="00384B72"/>
    <w:rsid w:val="00391F3C"/>
    <w:rsid w:val="00393C53"/>
    <w:rsid w:val="00394981"/>
    <w:rsid w:val="003A21EE"/>
    <w:rsid w:val="003A2400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101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06AB"/>
    <w:rsid w:val="003E2BE8"/>
    <w:rsid w:val="003E4F9B"/>
    <w:rsid w:val="003E7D01"/>
    <w:rsid w:val="003F1A59"/>
    <w:rsid w:val="003F2357"/>
    <w:rsid w:val="003F3C1F"/>
    <w:rsid w:val="003F5BEE"/>
    <w:rsid w:val="003F654C"/>
    <w:rsid w:val="003F655B"/>
    <w:rsid w:val="003F6771"/>
    <w:rsid w:val="003F6B35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07F1F"/>
    <w:rsid w:val="0041077B"/>
    <w:rsid w:val="00410B94"/>
    <w:rsid w:val="00411F09"/>
    <w:rsid w:val="004153BA"/>
    <w:rsid w:val="00415731"/>
    <w:rsid w:val="00416124"/>
    <w:rsid w:val="0041778B"/>
    <w:rsid w:val="00417997"/>
    <w:rsid w:val="0042341B"/>
    <w:rsid w:val="00423BA0"/>
    <w:rsid w:val="00424173"/>
    <w:rsid w:val="0042448E"/>
    <w:rsid w:val="00425D63"/>
    <w:rsid w:val="00426525"/>
    <w:rsid w:val="00426C7D"/>
    <w:rsid w:val="004272B5"/>
    <w:rsid w:val="00432778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387D"/>
    <w:rsid w:val="00454788"/>
    <w:rsid w:val="0045572F"/>
    <w:rsid w:val="004559BA"/>
    <w:rsid w:val="00460AA5"/>
    <w:rsid w:val="00460E85"/>
    <w:rsid w:val="00462569"/>
    <w:rsid w:val="00462826"/>
    <w:rsid w:val="00472626"/>
    <w:rsid w:val="00472E24"/>
    <w:rsid w:val="004773CB"/>
    <w:rsid w:val="0047759E"/>
    <w:rsid w:val="00480166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86EB8"/>
    <w:rsid w:val="00490EA7"/>
    <w:rsid w:val="00492EC7"/>
    <w:rsid w:val="004934F4"/>
    <w:rsid w:val="004942A1"/>
    <w:rsid w:val="00496044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76C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0EE"/>
    <w:rsid w:val="004D4807"/>
    <w:rsid w:val="004D4E32"/>
    <w:rsid w:val="004D55BC"/>
    <w:rsid w:val="004D579C"/>
    <w:rsid w:val="004D732C"/>
    <w:rsid w:val="004E144D"/>
    <w:rsid w:val="004E1C6C"/>
    <w:rsid w:val="004E4196"/>
    <w:rsid w:val="004E43F2"/>
    <w:rsid w:val="004E474C"/>
    <w:rsid w:val="004E53BA"/>
    <w:rsid w:val="004E6C6E"/>
    <w:rsid w:val="004F0BF3"/>
    <w:rsid w:val="004F2717"/>
    <w:rsid w:val="004F2E09"/>
    <w:rsid w:val="004F3186"/>
    <w:rsid w:val="004F4028"/>
    <w:rsid w:val="004F4E9E"/>
    <w:rsid w:val="004F517F"/>
    <w:rsid w:val="004F5C65"/>
    <w:rsid w:val="004F6968"/>
    <w:rsid w:val="004F7A34"/>
    <w:rsid w:val="00502001"/>
    <w:rsid w:val="00510CC9"/>
    <w:rsid w:val="00511EF6"/>
    <w:rsid w:val="00512505"/>
    <w:rsid w:val="00512E31"/>
    <w:rsid w:val="00514574"/>
    <w:rsid w:val="0051645F"/>
    <w:rsid w:val="005168B8"/>
    <w:rsid w:val="00522984"/>
    <w:rsid w:val="005229A0"/>
    <w:rsid w:val="005234F6"/>
    <w:rsid w:val="0052606E"/>
    <w:rsid w:val="005263EE"/>
    <w:rsid w:val="005275AE"/>
    <w:rsid w:val="005308BD"/>
    <w:rsid w:val="005308BF"/>
    <w:rsid w:val="00531D00"/>
    <w:rsid w:val="005324FC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0DE4"/>
    <w:rsid w:val="0056133F"/>
    <w:rsid w:val="005630A8"/>
    <w:rsid w:val="005672DD"/>
    <w:rsid w:val="00567CD4"/>
    <w:rsid w:val="00572683"/>
    <w:rsid w:val="0057500D"/>
    <w:rsid w:val="00577CA6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A5EC2"/>
    <w:rsid w:val="005B04A3"/>
    <w:rsid w:val="005B1FEA"/>
    <w:rsid w:val="005B2069"/>
    <w:rsid w:val="005B2A00"/>
    <w:rsid w:val="005B2EA6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54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D6865"/>
    <w:rsid w:val="005E02C1"/>
    <w:rsid w:val="005E292D"/>
    <w:rsid w:val="005E4A08"/>
    <w:rsid w:val="005E7B21"/>
    <w:rsid w:val="005E7D1F"/>
    <w:rsid w:val="005E7D88"/>
    <w:rsid w:val="005F0A59"/>
    <w:rsid w:val="005F114D"/>
    <w:rsid w:val="005F1D9B"/>
    <w:rsid w:val="005F2F38"/>
    <w:rsid w:val="005F3643"/>
    <w:rsid w:val="005F4511"/>
    <w:rsid w:val="005F7A1F"/>
    <w:rsid w:val="006004FC"/>
    <w:rsid w:val="00602410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166D"/>
    <w:rsid w:val="00643D80"/>
    <w:rsid w:val="00644676"/>
    <w:rsid w:val="006459FD"/>
    <w:rsid w:val="00647228"/>
    <w:rsid w:val="006501A5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1EF9"/>
    <w:rsid w:val="006626DA"/>
    <w:rsid w:val="00664FBF"/>
    <w:rsid w:val="00665177"/>
    <w:rsid w:val="00666482"/>
    <w:rsid w:val="00667142"/>
    <w:rsid w:val="0066735A"/>
    <w:rsid w:val="0067198B"/>
    <w:rsid w:val="0067435C"/>
    <w:rsid w:val="00675A77"/>
    <w:rsid w:val="00676792"/>
    <w:rsid w:val="00676E11"/>
    <w:rsid w:val="006806A9"/>
    <w:rsid w:val="00681C28"/>
    <w:rsid w:val="006837DC"/>
    <w:rsid w:val="006841FC"/>
    <w:rsid w:val="00684A72"/>
    <w:rsid w:val="00692585"/>
    <w:rsid w:val="006937E1"/>
    <w:rsid w:val="00696EAC"/>
    <w:rsid w:val="00697D58"/>
    <w:rsid w:val="006A1237"/>
    <w:rsid w:val="006A383F"/>
    <w:rsid w:val="006A4E1A"/>
    <w:rsid w:val="006A7360"/>
    <w:rsid w:val="006B1281"/>
    <w:rsid w:val="006B149E"/>
    <w:rsid w:val="006B1836"/>
    <w:rsid w:val="006B1DEF"/>
    <w:rsid w:val="006B2F64"/>
    <w:rsid w:val="006B3206"/>
    <w:rsid w:val="006B4A0A"/>
    <w:rsid w:val="006B4B4D"/>
    <w:rsid w:val="006B64A3"/>
    <w:rsid w:val="006B7AFA"/>
    <w:rsid w:val="006C0748"/>
    <w:rsid w:val="006C4063"/>
    <w:rsid w:val="006C4CFA"/>
    <w:rsid w:val="006C4F8E"/>
    <w:rsid w:val="006C5C7F"/>
    <w:rsid w:val="006C6380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35CC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0470"/>
    <w:rsid w:val="00701990"/>
    <w:rsid w:val="00702AB3"/>
    <w:rsid w:val="0070494A"/>
    <w:rsid w:val="0070676C"/>
    <w:rsid w:val="00706A0D"/>
    <w:rsid w:val="007115BC"/>
    <w:rsid w:val="0071327A"/>
    <w:rsid w:val="007139F4"/>
    <w:rsid w:val="0071533A"/>
    <w:rsid w:val="00716496"/>
    <w:rsid w:val="0071684C"/>
    <w:rsid w:val="0072028E"/>
    <w:rsid w:val="00724050"/>
    <w:rsid w:val="007326A6"/>
    <w:rsid w:val="007326BC"/>
    <w:rsid w:val="00732BFD"/>
    <w:rsid w:val="00732C5D"/>
    <w:rsid w:val="00734496"/>
    <w:rsid w:val="00735AA9"/>
    <w:rsid w:val="0073730B"/>
    <w:rsid w:val="0074028B"/>
    <w:rsid w:val="00740677"/>
    <w:rsid w:val="00740AB3"/>
    <w:rsid w:val="00741B89"/>
    <w:rsid w:val="007435DC"/>
    <w:rsid w:val="00743D91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651B"/>
    <w:rsid w:val="007572EE"/>
    <w:rsid w:val="007574D8"/>
    <w:rsid w:val="00757BE0"/>
    <w:rsid w:val="007601BD"/>
    <w:rsid w:val="00760243"/>
    <w:rsid w:val="007612DD"/>
    <w:rsid w:val="00761DF5"/>
    <w:rsid w:val="007628CB"/>
    <w:rsid w:val="00763456"/>
    <w:rsid w:val="0076646C"/>
    <w:rsid w:val="00766745"/>
    <w:rsid w:val="007677B2"/>
    <w:rsid w:val="00767806"/>
    <w:rsid w:val="00767E49"/>
    <w:rsid w:val="00770A3B"/>
    <w:rsid w:val="00770D15"/>
    <w:rsid w:val="00771A48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6E06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451"/>
    <w:rsid w:val="007B6CB8"/>
    <w:rsid w:val="007B791C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C76E5"/>
    <w:rsid w:val="007D158D"/>
    <w:rsid w:val="007D402F"/>
    <w:rsid w:val="007D4637"/>
    <w:rsid w:val="007D4BE7"/>
    <w:rsid w:val="007D54B2"/>
    <w:rsid w:val="007D655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0481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39A1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1862"/>
    <w:rsid w:val="00832103"/>
    <w:rsid w:val="00833C23"/>
    <w:rsid w:val="008363E5"/>
    <w:rsid w:val="008400A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F3D"/>
    <w:rsid w:val="008D35FD"/>
    <w:rsid w:val="008E1AE8"/>
    <w:rsid w:val="008E1CB0"/>
    <w:rsid w:val="008E25AE"/>
    <w:rsid w:val="008E3434"/>
    <w:rsid w:val="008E4456"/>
    <w:rsid w:val="008E495A"/>
    <w:rsid w:val="008E4B4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A7C"/>
    <w:rsid w:val="00911262"/>
    <w:rsid w:val="009134A5"/>
    <w:rsid w:val="00913BC4"/>
    <w:rsid w:val="00915176"/>
    <w:rsid w:val="00916AF6"/>
    <w:rsid w:val="009205BB"/>
    <w:rsid w:val="00921613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6EF7"/>
    <w:rsid w:val="009520A3"/>
    <w:rsid w:val="009537B9"/>
    <w:rsid w:val="00957143"/>
    <w:rsid w:val="00957AC6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0FEA"/>
    <w:rsid w:val="00984849"/>
    <w:rsid w:val="00985822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4E04"/>
    <w:rsid w:val="009B521D"/>
    <w:rsid w:val="009B5D3A"/>
    <w:rsid w:val="009B60DE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8F2"/>
    <w:rsid w:val="009D5B2B"/>
    <w:rsid w:val="009E1DD4"/>
    <w:rsid w:val="009E2943"/>
    <w:rsid w:val="009E474B"/>
    <w:rsid w:val="009E70BD"/>
    <w:rsid w:val="009E74EB"/>
    <w:rsid w:val="009E7970"/>
    <w:rsid w:val="009F1E96"/>
    <w:rsid w:val="009F233B"/>
    <w:rsid w:val="009F3FFE"/>
    <w:rsid w:val="009F4485"/>
    <w:rsid w:val="009F6F23"/>
    <w:rsid w:val="009F7769"/>
    <w:rsid w:val="009F782A"/>
    <w:rsid w:val="00A00788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6607"/>
    <w:rsid w:val="00A174B2"/>
    <w:rsid w:val="00A20734"/>
    <w:rsid w:val="00A208E8"/>
    <w:rsid w:val="00A215AE"/>
    <w:rsid w:val="00A22169"/>
    <w:rsid w:val="00A221EF"/>
    <w:rsid w:val="00A2477A"/>
    <w:rsid w:val="00A25298"/>
    <w:rsid w:val="00A25B72"/>
    <w:rsid w:val="00A27203"/>
    <w:rsid w:val="00A303EB"/>
    <w:rsid w:val="00A3087E"/>
    <w:rsid w:val="00A30DC1"/>
    <w:rsid w:val="00A31E87"/>
    <w:rsid w:val="00A32A6D"/>
    <w:rsid w:val="00A34E40"/>
    <w:rsid w:val="00A35454"/>
    <w:rsid w:val="00A35ABE"/>
    <w:rsid w:val="00A36A78"/>
    <w:rsid w:val="00A40BAC"/>
    <w:rsid w:val="00A420E1"/>
    <w:rsid w:val="00A44FAC"/>
    <w:rsid w:val="00A501FF"/>
    <w:rsid w:val="00A50F37"/>
    <w:rsid w:val="00A515A6"/>
    <w:rsid w:val="00A5217C"/>
    <w:rsid w:val="00A53A7C"/>
    <w:rsid w:val="00A5459E"/>
    <w:rsid w:val="00A54934"/>
    <w:rsid w:val="00A54F03"/>
    <w:rsid w:val="00A56A8E"/>
    <w:rsid w:val="00A56DA5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1F3"/>
    <w:rsid w:val="00A81795"/>
    <w:rsid w:val="00A8452F"/>
    <w:rsid w:val="00A860AB"/>
    <w:rsid w:val="00A86855"/>
    <w:rsid w:val="00A87061"/>
    <w:rsid w:val="00A90F72"/>
    <w:rsid w:val="00A93000"/>
    <w:rsid w:val="00A937CA"/>
    <w:rsid w:val="00A94BE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EBB"/>
    <w:rsid w:val="00AB02C0"/>
    <w:rsid w:val="00AB0855"/>
    <w:rsid w:val="00AB0945"/>
    <w:rsid w:val="00AB1C4B"/>
    <w:rsid w:val="00AB4C39"/>
    <w:rsid w:val="00AB505E"/>
    <w:rsid w:val="00AB7195"/>
    <w:rsid w:val="00AC1EB9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D5E71"/>
    <w:rsid w:val="00AE110C"/>
    <w:rsid w:val="00AE1B50"/>
    <w:rsid w:val="00AE2CE9"/>
    <w:rsid w:val="00AE3899"/>
    <w:rsid w:val="00AE3F1A"/>
    <w:rsid w:val="00AE53D0"/>
    <w:rsid w:val="00AE7BDC"/>
    <w:rsid w:val="00AF2248"/>
    <w:rsid w:val="00AF3C04"/>
    <w:rsid w:val="00AF5C3C"/>
    <w:rsid w:val="00AF71B7"/>
    <w:rsid w:val="00AF7208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4184D"/>
    <w:rsid w:val="00B42BD5"/>
    <w:rsid w:val="00B43052"/>
    <w:rsid w:val="00B45886"/>
    <w:rsid w:val="00B45EAF"/>
    <w:rsid w:val="00B46D7E"/>
    <w:rsid w:val="00B51EB6"/>
    <w:rsid w:val="00B53E80"/>
    <w:rsid w:val="00B54E2D"/>
    <w:rsid w:val="00B55DE6"/>
    <w:rsid w:val="00B57303"/>
    <w:rsid w:val="00B57A29"/>
    <w:rsid w:val="00B61BAC"/>
    <w:rsid w:val="00B63411"/>
    <w:rsid w:val="00B64D43"/>
    <w:rsid w:val="00B65693"/>
    <w:rsid w:val="00B66055"/>
    <w:rsid w:val="00B71096"/>
    <w:rsid w:val="00B72618"/>
    <w:rsid w:val="00B72E7C"/>
    <w:rsid w:val="00B73620"/>
    <w:rsid w:val="00B73ADA"/>
    <w:rsid w:val="00B745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3E20"/>
    <w:rsid w:val="00B946A9"/>
    <w:rsid w:val="00B97488"/>
    <w:rsid w:val="00B97AC4"/>
    <w:rsid w:val="00BA0DE5"/>
    <w:rsid w:val="00BA19D6"/>
    <w:rsid w:val="00BA2C2D"/>
    <w:rsid w:val="00BA5102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2C45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DEF"/>
    <w:rsid w:val="00BF612E"/>
    <w:rsid w:val="00BF7F34"/>
    <w:rsid w:val="00C01892"/>
    <w:rsid w:val="00C029BD"/>
    <w:rsid w:val="00C036E8"/>
    <w:rsid w:val="00C05A80"/>
    <w:rsid w:val="00C12368"/>
    <w:rsid w:val="00C12499"/>
    <w:rsid w:val="00C12F18"/>
    <w:rsid w:val="00C142E2"/>
    <w:rsid w:val="00C14DEF"/>
    <w:rsid w:val="00C15F94"/>
    <w:rsid w:val="00C16173"/>
    <w:rsid w:val="00C1752C"/>
    <w:rsid w:val="00C179D9"/>
    <w:rsid w:val="00C20961"/>
    <w:rsid w:val="00C22C94"/>
    <w:rsid w:val="00C244E1"/>
    <w:rsid w:val="00C24573"/>
    <w:rsid w:val="00C2470F"/>
    <w:rsid w:val="00C24712"/>
    <w:rsid w:val="00C25783"/>
    <w:rsid w:val="00C25DF4"/>
    <w:rsid w:val="00C2710A"/>
    <w:rsid w:val="00C30515"/>
    <w:rsid w:val="00C32524"/>
    <w:rsid w:val="00C33C85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7FF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34E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4040"/>
    <w:rsid w:val="00C87569"/>
    <w:rsid w:val="00C876E5"/>
    <w:rsid w:val="00C900FB"/>
    <w:rsid w:val="00C9178E"/>
    <w:rsid w:val="00C924D4"/>
    <w:rsid w:val="00C94147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A7C19"/>
    <w:rsid w:val="00CB0D3C"/>
    <w:rsid w:val="00CB6E9A"/>
    <w:rsid w:val="00CB7033"/>
    <w:rsid w:val="00CC081C"/>
    <w:rsid w:val="00CC1E26"/>
    <w:rsid w:val="00CC4C73"/>
    <w:rsid w:val="00CD0BBD"/>
    <w:rsid w:val="00CD1D89"/>
    <w:rsid w:val="00CD248D"/>
    <w:rsid w:val="00CD3354"/>
    <w:rsid w:val="00CD48A1"/>
    <w:rsid w:val="00CD693A"/>
    <w:rsid w:val="00CD7961"/>
    <w:rsid w:val="00CD7C0C"/>
    <w:rsid w:val="00CD7F57"/>
    <w:rsid w:val="00CE1461"/>
    <w:rsid w:val="00CE23D5"/>
    <w:rsid w:val="00CE6EB5"/>
    <w:rsid w:val="00CE7579"/>
    <w:rsid w:val="00CF05B0"/>
    <w:rsid w:val="00CF0E1A"/>
    <w:rsid w:val="00CF22E0"/>
    <w:rsid w:val="00CF3651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F1E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1FD6"/>
    <w:rsid w:val="00D32417"/>
    <w:rsid w:val="00D3396E"/>
    <w:rsid w:val="00D33EC1"/>
    <w:rsid w:val="00D362F5"/>
    <w:rsid w:val="00D3690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964"/>
    <w:rsid w:val="00D54A4B"/>
    <w:rsid w:val="00D54C49"/>
    <w:rsid w:val="00D57379"/>
    <w:rsid w:val="00D61273"/>
    <w:rsid w:val="00D61ED8"/>
    <w:rsid w:val="00D6298B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6C37"/>
    <w:rsid w:val="00D80AA2"/>
    <w:rsid w:val="00D81F55"/>
    <w:rsid w:val="00D859B6"/>
    <w:rsid w:val="00D85D56"/>
    <w:rsid w:val="00D86282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5CFF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5DEE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9EB"/>
    <w:rsid w:val="00DE5A24"/>
    <w:rsid w:val="00DF0350"/>
    <w:rsid w:val="00DF09EA"/>
    <w:rsid w:val="00DF3243"/>
    <w:rsid w:val="00DF333D"/>
    <w:rsid w:val="00DF43F1"/>
    <w:rsid w:val="00DF51F6"/>
    <w:rsid w:val="00DF5FAD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16B8E"/>
    <w:rsid w:val="00E20A19"/>
    <w:rsid w:val="00E23859"/>
    <w:rsid w:val="00E26AC7"/>
    <w:rsid w:val="00E26D27"/>
    <w:rsid w:val="00E27FEC"/>
    <w:rsid w:val="00E304A8"/>
    <w:rsid w:val="00E306DA"/>
    <w:rsid w:val="00E35483"/>
    <w:rsid w:val="00E3617D"/>
    <w:rsid w:val="00E404E5"/>
    <w:rsid w:val="00E40B32"/>
    <w:rsid w:val="00E413C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A50"/>
    <w:rsid w:val="00E71B41"/>
    <w:rsid w:val="00E72173"/>
    <w:rsid w:val="00E733F0"/>
    <w:rsid w:val="00E80C31"/>
    <w:rsid w:val="00E8200D"/>
    <w:rsid w:val="00E84C0F"/>
    <w:rsid w:val="00E852F4"/>
    <w:rsid w:val="00E8576D"/>
    <w:rsid w:val="00E86BB7"/>
    <w:rsid w:val="00E872A5"/>
    <w:rsid w:val="00E91184"/>
    <w:rsid w:val="00E92BDB"/>
    <w:rsid w:val="00E94904"/>
    <w:rsid w:val="00E94CFB"/>
    <w:rsid w:val="00E957B2"/>
    <w:rsid w:val="00E95C74"/>
    <w:rsid w:val="00E961A0"/>
    <w:rsid w:val="00EA00A8"/>
    <w:rsid w:val="00EA0494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87F"/>
    <w:rsid w:val="00EB7E9B"/>
    <w:rsid w:val="00EC1AB6"/>
    <w:rsid w:val="00EC4FD7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CA7"/>
    <w:rsid w:val="00ED5D5E"/>
    <w:rsid w:val="00ED644C"/>
    <w:rsid w:val="00ED657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5A5"/>
    <w:rsid w:val="00EF6AE5"/>
    <w:rsid w:val="00EF6E54"/>
    <w:rsid w:val="00EF773D"/>
    <w:rsid w:val="00F0098E"/>
    <w:rsid w:val="00F00AB0"/>
    <w:rsid w:val="00F0301B"/>
    <w:rsid w:val="00F03B68"/>
    <w:rsid w:val="00F06223"/>
    <w:rsid w:val="00F07DCC"/>
    <w:rsid w:val="00F10010"/>
    <w:rsid w:val="00F128C1"/>
    <w:rsid w:val="00F129CB"/>
    <w:rsid w:val="00F135C1"/>
    <w:rsid w:val="00F1694C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37EA0"/>
    <w:rsid w:val="00F41EEA"/>
    <w:rsid w:val="00F4441B"/>
    <w:rsid w:val="00F45B7F"/>
    <w:rsid w:val="00F46FBB"/>
    <w:rsid w:val="00F5054D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876"/>
    <w:rsid w:val="00F85E2D"/>
    <w:rsid w:val="00F86AF9"/>
    <w:rsid w:val="00F86F49"/>
    <w:rsid w:val="00F87C16"/>
    <w:rsid w:val="00F90AC6"/>
    <w:rsid w:val="00F91952"/>
    <w:rsid w:val="00F93B1C"/>
    <w:rsid w:val="00F96949"/>
    <w:rsid w:val="00F96C22"/>
    <w:rsid w:val="00F97B5B"/>
    <w:rsid w:val="00FA02D2"/>
    <w:rsid w:val="00FA156C"/>
    <w:rsid w:val="00FA3B15"/>
    <w:rsid w:val="00FA3B91"/>
    <w:rsid w:val="00FA4F69"/>
    <w:rsid w:val="00FA5FA8"/>
    <w:rsid w:val="00FA624B"/>
    <w:rsid w:val="00FA6D11"/>
    <w:rsid w:val="00FA7166"/>
    <w:rsid w:val="00FA7364"/>
    <w:rsid w:val="00FB3FB7"/>
    <w:rsid w:val="00FB4717"/>
    <w:rsid w:val="00FB4A8D"/>
    <w:rsid w:val="00FB702E"/>
    <w:rsid w:val="00FB7719"/>
    <w:rsid w:val="00FB7AEF"/>
    <w:rsid w:val="00FC177A"/>
    <w:rsid w:val="00FC32A7"/>
    <w:rsid w:val="00FC77BE"/>
    <w:rsid w:val="00FC7F37"/>
    <w:rsid w:val="00FD1036"/>
    <w:rsid w:val="00FE16E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359C6"/>
  <w15:chartTrackingRefBased/>
  <w15:docId w15:val="{37BB149C-8DB0-4D84-9EDF-C7D5E459C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styleId="af5">
    <w:name w:val="Balloon Text"/>
    <w:basedOn w:val="a0"/>
    <w:link w:val="af6"/>
    <w:rsid w:val="003003E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3003E1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360658"/>
  </w:style>
  <w:style w:type="character" w:customStyle="1" w:styleId="ab">
    <w:name w:val="Нижний колонтитул Знак"/>
    <w:link w:val="aa"/>
    <w:uiPriority w:val="99"/>
    <w:rsid w:val="00BF3DEF"/>
  </w:style>
  <w:style w:type="paragraph" w:customStyle="1" w:styleId="-2">
    <w:name w:val="ТЗ - ур.2ой"/>
    <w:basedOn w:val="ae"/>
    <w:link w:val="-20"/>
    <w:qFormat/>
    <w:rsid w:val="00810481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8104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79BAD-D720-4AD1-92C6-285A02AE3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8C93D7-4683-45D6-B011-7266FF54CF7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DCA08C7-DFD6-42F0-94D8-F7BC78C16C1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9560B361-A96C-450F-BADB-6E2389555CE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AA06FFB-844F-4A88-AD95-F6BCE30D0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613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Тихов Александр Викторович</cp:lastModifiedBy>
  <cp:revision>31</cp:revision>
  <cp:lastPrinted>2023-02-07T11:00:00Z</cp:lastPrinted>
  <dcterms:created xsi:type="dcterms:W3CDTF">2021-10-29T11:50:00Z</dcterms:created>
  <dcterms:modified xsi:type="dcterms:W3CDTF">2023-02-07T11:09:00Z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